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64B" w:rsidRPr="00147FE6" w:rsidRDefault="001F664B" w:rsidP="007C40A5">
      <w:pPr>
        <w:rPr>
          <w:rFonts w:ascii="ＭＳ ゴシック" w:eastAsia="ＭＳ ゴシック" w:hAnsi="ＭＳ ゴシック"/>
        </w:rPr>
      </w:pPr>
      <w:r w:rsidRPr="00147FE6">
        <w:rPr>
          <w:rFonts w:eastAsia="ＭＳ ゴシック" w:hint="eastAsia"/>
          <w:sz w:val="20"/>
          <w:szCs w:val="20"/>
        </w:rPr>
        <w:t>（事前着手承認申請様式）</w:t>
      </w:r>
    </w:p>
    <w:p w:rsidR="001F664B" w:rsidRPr="00147FE6" w:rsidRDefault="001F664B" w:rsidP="007C40A5">
      <w:pPr>
        <w:pStyle w:val="a3"/>
        <w:wordWrap/>
        <w:spacing w:line="300" w:lineRule="exact"/>
        <w:rPr>
          <w:rFonts w:ascii="ＭＳ ゴシック" w:eastAsia="ＭＳ ゴシック" w:hAnsi="ＭＳ ゴシック"/>
          <w:spacing w:val="0"/>
        </w:rPr>
      </w:pPr>
      <w:r w:rsidRPr="00147FE6">
        <w:rPr>
          <w:rFonts w:ascii="ＭＳ ゴシック" w:eastAsia="ＭＳ ゴシック" w:hAnsi="ＭＳ ゴシック"/>
          <w:spacing w:val="1"/>
        </w:rPr>
        <w:t xml:space="preserve">                                                           </w:t>
      </w:r>
      <w:r>
        <w:rPr>
          <w:rFonts w:ascii="ＭＳ ゴシック" w:eastAsia="ＭＳ ゴシック" w:hAnsi="ＭＳ ゴシック" w:hint="eastAsia"/>
          <w:spacing w:val="1"/>
        </w:rPr>
        <w:t xml:space="preserve">平成　　</w:t>
      </w:r>
      <w:r w:rsidRPr="00147FE6">
        <w:rPr>
          <w:rFonts w:ascii="ＭＳ ゴシック" w:eastAsia="ＭＳ ゴシック" w:hAnsi="ＭＳ ゴシック"/>
          <w:spacing w:val="1"/>
        </w:rPr>
        <w:t xml:space="preserve"> </w:t>
      </w:r>
      <w:r w:rsidRPr="00147FE6">
        <w:rPr>
          <w:rFonts w:ascii="ＭＳ ゴシック" w:eastAsia="ＭＳ ゴシック" w:hAnsi="ＭＳ ゴシック" w:hint="eastAsia"/>
        </w:rPr>
        <w:t>年</w:t>
      </w:r>
      <w:r w:rsidRPr="00147FE6">
        <w:rPr>
          <w:rFonts w:ascii="ＭＳ ゴシック" w:eastAsia="ＭＳ ゴシック" w:hAnsi="ＭＳ ゴシック"/>
          <w:spacing w:val="1"/>
        </w:rPr>
        <w:t xml:space="preserve">    </w:t>
      </w:r>
      <w:r w:rsidRPr="00147FE6">
        <w:rPr>
          <w:rFonts w:ascii="ＭＳ ゴシック" w:eastAsia="ＭＳ ゴシック" w:hAnsi="ＭＳ ゴシック" w:hint="eastAsia"/>
        </w:rPr>
        <w:t>月</w:t>
      </w:r>
      <w:r w:rsidRPr="00147FE6">
        <w:rPr>
          <w:rFonts w:ascii="ＭＳ ゴシック" w:eastAsia="ＭＳ ゴシック" w:hAnsi="ＭＳ ゴシック"/>
          <w:spacing w:val="1"/>
        </w:rPr>
        <w:t xml:space="preserve">    </w:t>
      </w:r>
      <w:r w:rsidRPr="00147FE6">
        <w:rPr>
          <w:rFonts w:ascii="ＭＳ ゴシック" w:eastAsia="ＭＳ ゴシック" w:hAnsi="ＭＳ ゴシック" w:hint="eastAsia"/>
        </w:rPr>
        <w:t>日</w:t>
      </w:r>
    </w:p>
    <w:p w:rsidR="001F664B" w:rsidRPr="00147FE6" w:rsidRDefault="001F664B" w:rsidP="007C40A5">
      <w:pPr>
        <w:pStyle w:val="a3"/>
        <w:wordWrap/>
        <w:spacing w:line="400" w:lineRule="exact"/>
        <w:rPr>
          <w:rFonts w:ascii="ＭＳ ゴシック" w:eastAsia="ＭＳ ゴシック" w:hAnsi="ＭＳ ゴシック"/>
          <w:spacing w:val="0"/>
        </w:rPr>
      </w:pPr>
      <w:r w:rsidRPr="00147FE6">
        <w:rPr>
          <w:rFonts w:ascii="ＭＳ ゴシック" w:eastAsia="ＭＳ ゴシック" w:hAnsi="ＭＳ ゴシック"/>
          <w:spacing w:val="1"/>
        </w:rPr>
        <w:t xml:space="preserve">  </w:t>
      </w:r>
      <w:r w:rsidR="008B7981">
        <w:rPr>
          <w:rFonts w:ascii="ＭＳ ゴシック" w:eastAsia="ＭＳ ゴシック" w:hAnsi="ＭＳ ゴシック" w:hint="eastAsia"/>
          <w:color w:val="000000"/>
          <w:szCs w:val="22"/>
        </w:rPr>
        <w:t>津波・原子力災害被災地域雇用創出企業立地補助事業</w:t>
      </w:r>
      <w:r w:rsidRPr="00147FE6">
        <w:rPr>
          <w:rFonts w:ascii="ＭＳ ゴシック" w:eastAsia="ＭＳ ゴシック" w:hAnsi="ＭＳ ゴシック" w:hint="eastAsia"/>
          <w:color w:val="000000"/>
          <w:szCs w:val="22"/>
        </w:rPr>
        <w:t>事務局長</w:t>
      </w:r>
      <w:r w:rsidRPr="00147FE6">
        <w:rPr>
          <w:rFonts w:ascii="ＭＳ ゴシック" w:eastAsia="ＭＳ ゴシック" w:hAnsi="ＭＳ ゴシック" w:hint="eastAsia"/>
        </w:rPr>
        <w:t xml:space="preserve">　殿</w:t>
      </w:r>
    </w:p>
    <w:p w:rsidR="001F664B" w:rsidRPr="00147FE6" w:rsidRDefault="001F664B" w:rsidP="007C40A5">
      <w:pPr>
        <w:pStyle w:val="a3"/>
        <w:wordWrap/>
        <w:spacing w:line="400" w:lineRule="exact"/>
        <w:rPr>
          <w:rFonts w:ascii="ＭＳ ゴシック" w:eastAsia="ＭＳ ゴシック" w:hAnsi="ＭＳ ゴシック"/>
          <w:spacing w:val="0"/>
        </w:rPr>
      </w:pPr>
      <w:r w:rsidRPr="00147FE6">
        <w:rPr>
          <w:rFonts w:ascii="ＭＳ ゴシック" w:eastAsia="ＭＳ ゴシック" w:hAnsi="ＭＳ ゴシック"/>
          <w:spacing w:val="1"/>
        </w:rPr>
        <w:t xml:space="preserve">                                      </w:t>
      </w:r>
      <w:r w:rsidRPr="00147FE6">
        <w:rPr>
          <w:rFonts w:ascii="ＭＳ ゴシック" w:eastAsia="ＭＳ ゴシック" w:hAnsi="ＭＳ ゴシック" w:hint="eastAsia"/>
        </w:rPr>
        <w:t>申請者</w:t>
      </w:r>
      <w:r w:rsidRPr="00147FE6">
        <w:rPr>
          <w:rFonts w:ascii="ＭＳ ゴシック" w:eastAsia="ＭＳ ゴシック" w:hAnsi="ＭＳ ゴシック"/>
          <w:spacing w:val="1"/>
        </w:rPr>
        <w:t xml:space="preserve">    </w:t>
      </w:r>
      <w:r w:rsidRPr="00147FE6">
        <w:rPr>
          <w:rFonts w:ascii="ＭＳ ゴシック" w:eastAsia="ＭＳ ゴシック" w:hAnsi="ＭＳ ゴシック" w:hint="eastAsia"/>
        </w:rPr>
        <w:t xml:space="preserve">住所　</w:t>
      </w:r>
    </w:p>
    <w:p w:rsidR="001F664B" w:rsidRPr="00147FE6" w:rsidRDefault="001F664B" w:rsidP="007C40A5">
      <w:pPr>
        <w:pStyle w:val="a3"/>
        <w:wordWrap/>
        <w:spacing w:line="400" w:lineRule="exact"/>
        <w:rPr>
          <w:rFonts w:ascii="ＭＳ ゴシック" w:eastAsia="ＭＳ ゴシック" w:hAnsi="ＭＳ ゴシック"/>
          <w:spacing w:val="0"/>
        </w:rPr>
      </w:pPr>
      <w:r w:rsidRPr="00147FE6">
        <w:rPr>
          <w:rFonts w:ascii="ＭＳ ゴシック" w:eastAsia="ＭＳ ゴシック" w:hAnsi="ＭＳ ゴシック"/>
          <w:spacing w:val="1"/>
        </w:rPr>
        <w:t xml:space="preserve">                                            </w:t>
      </w:r>
      <w:r w:rsidRPr="00147FE6">
        <w:rPr>
          <w:rFonts w:ascii="ＭＳ ゴシック" w:eastAsia="ＭＳ ゴシック" w:hAnsi="ＭＳ ゴシック" w:hint="eastAsia"/>
          <w:spacing w:val="1"/>
        </w:rPr>
        <w:t xml:space="preserve">　　</w:t>
      </w:r>
      <w:r w:rsidRPr="00147FE6">
        <w:rPr>
          <w:rFonts w:ascii="ＭＳ ゴシック" w:eastAsia="ＭＳ ゴシック" w:hAnsi="ＭＳ ゴシック"/>
          <w:spacing w:val="1"/>
        </w:rPr>
        <w:t xml:space="preserve"> </w:t>
      </w:r>
      <w:r w:rsidRPr="00147FE6">
        <w:rPr>
          <w:rFonts w:ascii="ＭＳ ゴシック" w:eastAsia="ＭＳ ゴシック" w:hAnsi="ＭＳ ゴシック" w:hint="eastAsia"/>
        </w:rPr>
        <w:t>氏名</w:t>
      </w:r>
      <w:r w:rsidRPr="00147FE6">
        <w:rPr>
          <w:rFonts w:ascii="ＭＳ ゴシック" w:eastAsia="ＭＳ ゴシック" w:hAnsi="ＭＳ ゴシック"/>
          <w:spacing w:val="1"/>
        </w:rPr>
        <w:t xml:space="preserve">  </w:t>
      </w:r>
      <w:r w:rsidRPr="00147FE6">
        <w:rPr>
          <w:rFonts w:ascii="ＭＳ ゴシック" w:eastAsia="ＭＳ ゴシック" w:hAnsi="ＭＳ ゴシック" w:hint="eastAsia"/>
        </w:rPr>
        <w:t xml:space="preserve">　法人の名称</w:t>
      </w:r>
    </w:p>
    <w:p w:rsidR="001F664B" w:rsidRPr="00147FE6" w:rsidRDefault="001F664B" w:rsidP="007C40A5">
      <w:pPr>
        <w:pStyle w:val="a3"/>
        <w:wordWrap/>
        <w:spacing w:line="400" w:lineRule="exact"/>
        <w:rPr>
          <w:rFonts w:ascii="ＭＳ ゴシック" w:eastAsia="ＭＳ ゴシック" w:hAnsi="ＭＳ ゴシック"/>
          <w:spacing w:val="0"/>
        </w:rPr>
      </w:pPr>
      <w:r w:rsidRPr="00147FE6">
        <w:rPr>
          <w:rFonts w:ascii="ＭＳ ゴシック" w:eastAsia="ＭＳ ゴシック" w:hAnsi="ＭＳ ゴシック"/>
          <w:spacing w:val="1"/>
        </w:rPr>
        <w:t xml:space="preserve">                                                      </w:t>
      </w:r>
      <w:r w:rsidRPr="00147FE6">
        <w:rPr>
          <w:rFonts w:ascii="ＭＳ ゴシック" w:eastAsia="ＭＳ ゴシック" w:hAnsi="ＭＳ ゴシック" w:hint="eastAsia"/>
          <w:spacing w:val="1"/>
        </w:rPr>
        <w:t xml:space="preserve">　　</w:t>
      </w:r>
      <w:r w:rsidRPr="00147FE6">
        <w:rPr>
          <w:rFonts w:ascii="ＭＳ ゴシック" w:eastAsia="ＭＳ ゴシック" w:hAnsi="ＭＳ ゴシック" w:hint="eastAsia"/>
        </w:rPr>
        <w:t>及び代表者の役職・氏名</w:t>
      </w:r>
      <w:r w:rsidRPr="00147FE6">
        <w:rPr>
          <w:rFonts w:ascii="ＭＳ ゴシック" w:eastAsia="ＭＳ ゴシック" w:hAnsi="ＭＳ ゴシック"/>
          <w:spacing w:val="1"/>
        </w:rPr>
        <w:t xml:space="preserve">   </w:t>
      </w:r>
      <w:r w:rsidRPr="00147FE6">
        <w:rPr>
          <w:rFonts w:ascii="ＭＳ ゴシック" w:eastAsia="ＭＳ ゴシック" w:hAnsi="ＭＳ ゴシック" w:hint="eastAsia"/>
        </w:rPr>
        <w:t>印</w:t>
      </w:r>
    </w:p>
    <w:p w:rsidR="001F664B" w:rsidRPr="00147FE6" w:rsidRDefault="001F664B" w:rsidP="007C40A5">
      <w:pPr>
        <w:rPr>
          <w:rFonts w:ascii="ＭＳ ゴシック" w:eastAsia="ＭＳ ゴシック" w:hAnsi="ＭＳ ゴシック"/>
        </w:rPr>
      </w:pPr>
    </w:p>
    <w:p w:rsidR="001F664B" w:rsidRPr="00147FE6" w:rsidRDefault="001F664B" w:rsidP="007C40A5">
      <w:pPr>
        <w:rPr>
          <w:rFonts w:ascii="ＭＳ ゴシック" w:eastAsia="ＭＳ ゴシック" w:hAnsi="ＭＳ ゴシック"/>
        </w:rPr>
      </w:pPr>
      <w:r w:rsidRPr="00147FE6">
        <w:rPr>
          <w:rFonts w:ascii="ＭＳ ゴシック" w:eastAsia="ＭＳ ゴシック" w:hAnsi="ＭＳ ゴシック" w:hint="eastAsia"/>
        </w:rPr>
        <w:t xml:space="preserve">　</w:t>
      </w:r>
      <w:r w:rsidR="008B7981">
        <w:rPr>
          <w:rFonts w:ascii="ＭＳ ゴシック" w:eastAsia="ＭＳ ゴシック" w:hAnsi="ＭＳ ゴシック" w:hint="eastAsia"/>
        </w:rPr>
        <w:t>津波・原子力災害被災地域雇用創出企業立地補助事業</w:t>
      </w:r>
      <w:r w:rsidRPr="00147FE6">
        <w:rPr>
          <w:rFonts w:ascii="ＭＳ ゴシック" w:eastAsia="ＭＳ ゴシック" w:hAnsi="ＭＳ ゴシック" w:hint="eastAsia"/>
        </w:rPr>
        <w:t>について、以下のとおり早期に着</w:t>
      </w:r>
      <w:r>
        <w:rPr>
          <w:rFonts w:ascii="ＭＳ ゴシック" w:eastAsia="ＭＳ ゴシック" w:hAnsi="ＭＳ ゴシック" w:hint="eastAsia"/>
        </w:rPr>
        <w:t>工</w:t>
      </w:r>
      <w:r w:rsidRPr="00147FE6">
        <w:rPr>
          <w:rFonts w:ascii="ＭＳ ゴシック" w:eastAsia="ＭＳ ゴシック" w:hAnsi="ＭＳ ゴシック" w:hint="eastAsia"/>
        </w:rPr>
        <w:t>する必要があるため、事前</w:t>
      </w:r>
      <w:r>
        <w:rPr>
          <w:rFonts w:ascii="ＭＳ ゴシック" w:eastAsia="ＭＳ ゴシック" w:hAnsi="ＭＳ ゴシック" w:hint="eastAsia"/>
        </w:rPr>
        <w:t>着手</w:t>
      </w:r>
      <w:r w:rsidRPr="00147FE6">
        <w:rPr>
          <w:rFonts w:ascii="ＭＳ ゴシック" w:eastAsia="ＭＳ ゴシック" w:hAnsi="ＭＳ ゴシック" w:hint="eastAsia"/>
        </w:rPr>
        <w:t>の承認を求めます。</w:t>
      </w:r>
    </w:p>
    <w:p w:rsidR="001F664B" w:rsidRPr="00E12932" w:rsidRDefault="001F664B" w:rsidP="007C40A5">
      <w:pPr>
        <w:rPr>
          <w:rFonts w:ascii="ＭＳ ゴシック" w:eastAsia="ＭＳ ゴシック" w:hAnsi="ＭＳ ゴシック"/>
        </w:rPr>
      </w:pPr>
    </w:p>
    <w:p w:rsidR="001F664B" w:rsidRDefault="001F664B" w:rsidP="0081237E">
      <w:pPr>
        <w:pStyle w:val="a3"/>
        <w:wordWrap/>
        <w:spacing w:line="400" w:lineRule="exact"/>
        <w:ind w:left="424" w:hangingChars="178" w:hanging="424"/>
        <w:jc w:val="left"/>
        <w:rPr>
          <w:rFonts w:ascii="ＭＳ ゴシック" w:eastAsia="ＭＳ ゴシック" w:hAnsi="ＭＳ ゴシック"/>
        </w:rPr>
      </w:pPr>
      <w:r w:rsidRPr="00147FE6">
        <w:rPr>
          <w:rFonts w:ascii="ＭＳ ゴシック" w:eastAsia="ＭＳ ゴシック" w:hAnsi="ＭＳ ゴシック" w:hint="eastAsia"/>
        </w:rPr>
        <w:t>１．交付決定前に発注・購入・契約等を行わなければ</w:t>
      </w:r>
      <w:r>
        <w:rPr>
          <w:rFonts w:ascii="ＭＳ ゴシック" w:eastAsia="ＭＳ ゴシック" w:hAnsi="ＭＳ ゴシック" w:hint="eastAsia"/>
        </w:rPr>
        <w:t>企業立地の機会が失われる、</w:t>
      </w:r>
      <w:r w:rsidRPr="00147FE6">
        <w:rPr>
          <w:rFonts w:ascii="ＭＳ ゴシック" w:eastAsia="ＭＳ ゴシック" w:hAnsi="ＭＳ ゴシック" w:hint="eastAsia"/>
        </w:rPr>
        <w:t>多大な損失が発生する</w:t>
      </w:r>
      <w:r>
        <w:rPr>
          <w:rFonts w:ascii="ＭＳ ゴシック" w:eastAsia="ＭＳ ゴシック" w:hAnsi="ＭＳ ゴシック" w:hint="eastAsia"/>
        </w:rPr>
        <w:t>等、交付決定前の着工</w:t>
      </w:r>
      <w:r w:rsidRPr="00147FE6">
        <w:rPr>
          <w:rFonts w:ascii="ＭＳ ゴシック" w:eastAsia="ＭＳ ゴシック" w:hAnsi="ＭＳ ゴシック" w:hint="eastAsia"/>
        </w:rPr>
        <w:t>について、真にやむを得ないと判断される理由についての説明</w:t>
      </w:r>
    </w:p>
    <w:p w:rsidR="001F664B" w:rsidRDefault="001F664B" w:rsidP="0081237E">
      <w:pPr>
        <w:pStyle w:val="a3"/>
        <w:wordWrap/>
        <w:spacing w:line="400" w:lineRule="exact"/>
        <w:ind w:left="424" w:hangingChars="178" w:hanging="424"/>
        <w:jc w:val="left"/>
        <w:rPr>
          <w:rFonts w:ascii="ＭＳ ゴシック" w:eastAsia="ＭＳ ゴシック" w:hAnsi="ＭＳ ゴシック"/>
        </w:rPr>
      </w:pPr>
      <w:r>
        <w:rPr>
          <w:rFonts w:ascii="ＭＳ ゴシック" w:eastAsia="ＭＳ ゴシック" w:hAnsi="ＭＳ ゴシック" w:hint="eastAsia"/>
        </w:rPr>
        <w:t>（１）生産開始時期の説明（取引先との関係、自社要因、製品完成までの期間等）</w:t>
      </w:r>
    </w:p>
    <w:p w:rsidR="001F664B" w:rsidRDefault="001F664B" w:rsidP="006A5365">
      <w:pPr>
        <w:pStyle w:val="a3"/>
        <w:wordWrap/>
        <w:spacing w:line="400" w:lineRule="exact"/>
        <w:ind w:leftChars="148" w:left="311"/>
        <w:jc w:val="left"/>
        <w:rPr>
          <w:rFonts w:ascii="ＭＳ ゴシック" w:eastAsia="ＭＳ ゴシック" w:hAnsi="ＭＳ ゴシック"/>
        </w:rPr>
      </w:pPr>
      <w:r>
        <w:rPr>
          <w:rFonts w:ascii="ＭＳ ゴシック" w:eastAsia="ＭＳ ゴシック" w:hAnsi="ＭＳ ゴシック" w:hint="eastAsia"/>
        </w:rPr>
        <w:t>以下の当てはまる選択肢にチェックを付けてください。</w:t>
      </w:r>
      <w:r w:rsidR="005B0BF2">
        <w:rPr>
          <w:rFonts w:ascii="ＭＳ ゴシック" w:eastAsia="ＭＳ ゴシック" w:hAnsi="ＭＳ ゴシック" w:hint="eastAsia"/>
        </w:rPr>
        <w:t>（</w:t>
      </w:r>
      <w:r w:rsidR="005B0BF2" w:rsidRPr="00D86C48">
        <w:rPr>
          <w:rFonts w:ascii="ＭＳ ゴシック" w:eastAsia="ＭＳ ゴシック" w:hAnsi="ＭＳ ゴシック" w:hint="eastAsia"/>
          <w:b/>
          <w:u w:val="single"/>
        </w:rPr>
        <w:t>次ページ２.に詳細を記入</w:t>
      </w:r>
      <w:r w:rsidR="005B0BF2">
        <w:rPr>
          <w:rFonts w:ascii="ＭＳ ゴシック" w:eastAsia="ＭＳ ゴシック" w:hAnsi="ＭＳ ゴシック" w:hint="eastAsia"/>
        </w:rPr>
        <w:t>）</w:t>
      </w:r>
    </w:p>
    <w:p w:rsidR="001F664B" w:rsidRDefault="001F664B" w:rsidP="009C462A">
      <w:pPr>
        <w:pStyle w:val="a3"/>
        <w:wordWrap/>
        <w:spacing w:line="400" w:lineRule="exact"/>
        <w:ind w:firstLineChars="100" w:firstLine="238"/>
        <w:jc w:val="left"/>
        <w:rPr>
          <w:rFonts w:ascii="ＭＳ ゴシック" w:eastAsia="ＭＳ ゴシック" w:hAnsi="ＭＳ ゴシック"/>
        </w:rPr>
      </w:pPr>
      <w:r>
        <w:rPr>
          <w:rFonts w:ascii="ＭＳ ゴシック" w:eastAsia="ＭＳ ゴシック" w:hAnsi="ＭＳ ゴシック" w:hint="eastAsia"/>
        </w:rPr>
        <w:t xml:space="preserve">・取引先からの要請　</w:t>
      </w:r>
      <w:r>
        <w:rPr>
          <w:rFonts w:ascii="ＭＳ ゴシック" w:eastAsia="ＭＳ ゴシック" w:hAnsi="ＭＳ ゴシック"/>
        </w:rPr>
        <w:tab/>
      </w:r>
      <w:r>
        <w:rPr>
          <w:rFonts w:ascii="ＭＳ ゴシック" w:eastAsia="ＭＳ ゴシック" w:hAnsi="ＭＳ ゴシック" w:hint="eastAsia"/>
        </w:rPr>
        <w:t>［　］増産</w:t>
      </w:r>
    </w:p>
    <w:p w:rsidR="001F664B" w:rsidRDefault="001F664B" w:rsidP="007C40A5">
      <w:pPr>
        <w:pStyle w:val="a3"/>
        <w:wordWrap/>
        <w:spacing w:line="400" w:lineRule="exact"/>
        <w:ind w:left="2520" w:firstLine="840"/>
        <w:jc w:val="left"/>
        <w:rPr>
          <w:rFonts w:ascii="ＭＳ ゴシック" w:eastAsia="ＭＳ ゴシック" w:hAnsi="ＭＳ ゴシック"/>
        </w:rPr>
      </w:pPr>
      <w:r>
        <w:rPr>
          <w:rFonts w:ascii="ＭＳ ゴシック" w:eastAsia="ＭＳ ゴシック" w:hAnsi="ＭＳ ゴシック" w:hint="eastAsia"/>
        </w:rPr>
        <w:t>［　］納期短縮</w:t>
      </w:r>
    </w:p>
    <w:p w:rsidR="001F664B" w:rsidRDefault="001F664B" w:rsidP="007C40A5">
      <w:pPr>
        <w:pStyle w:val="a3"/>
        <w:wordWrap/>
        <w:spacing w:line="400" w:lineRule="exact"/>
        <w:ind w:left="2520" w:firstLine="840"/>
        <w:jc w:val="left"/>
        <w:rPr>
          <w:rFonts w:ascii="ＭＳ ゴシック" w:eastAsia="ＭＳ ゴシック" w:hAnsi="ＭＳ ゴシック"/>
        </w:rPr>
      </w:pPr>
      <w:r>
        <w:rPr>
          <w:rFonts w:ascii="ＭＳ ゴシック" w:eastAsia="ＭＳ ゴシック" w:hAnsi="ＭＳ ゴシック" w:hint="eastAsia"/>
        </w:rPr>
        <w:t>［　］コストダウン</w:t>
      </w:r>
    </w:p>
    <w:p w:rsidR="001F664B" w:rsidRDefault="001F664B" w:rsidP="007C40A5">
      <w:pPr>
        <w:pStyle w:val="a3"/>
        <w:wordWrap/>
        <w:spacing w:line="400" w:lineRule="exact"/>
        <w:ind w:left="2520" w:firstLine="840"/>
        <w:jc w:val="left"/>
        <w:rPr>
          <w:rFonts w:ascii="ＭＳ ゴシック" w:eastAsia="ＭＳ ゴシック" w:hAnsi="ＭＳ ゴシック"/>
        </w:rPr>
      </w:pPr>
      <w:r>
        <w:rPr>
          <w:rFonts w:ascii="ＭＳ ゴシック" w:eastAsia="ＭＳ ゴシック" w:hAnsi="ＭＳ ゴシック" w:hint="eastAsia"/>
        </w:rPr>
        <w:t>［　］変種変量生産</w:t>
      </w:r>
    </w:p>
    <w:p w:rsidR="001F664B" w:rsidRDefault="001F664B" w:rsidP="0081237E">
      <w:pPr>
        <w:pStyle w:val="a3"/>
        <w:wordWrap/>
        <w:spacing w:line="400" w:lineRule="exact"/>
        <w:ind w:firstLineChars="100" w:firstLine="238"/>
        <w:jc w:val="left"/>
        <w:rPr>
          <w:rFonts w:ascii="ＭＳ ゴシック" w:eastAsia="ＭＳ ゴシック" w:hAnsi="ＭＳ ゴシック"/>
        </w:rPr>
      </w:pPr>
      <w:r>
        <w:rPr>
          <w:rFonts w:ascii="ＭＳ ゴシック" w:eastAsia="ＭＳ ゴシック" w:hAnsi="ＭＳ ゴシック" w:hint="eastAsia"/>
        </w:rPr>
        <w:t>・その他</w:t>
      </w:r>
      <w:r>
        <w:rPr>
          <w:rFonts w:ascii="ＭＳ ゴシック" w:eastAsia="ＭＳ ゴシック" w:hAnsi="ＭＳ ゴシック"/>
        </w:rPr>
        <w:t xml:space="preserve">                </w:t>
      </w:r>
      <w:r>
        <w:rPr>
          <w:rFonts w:ascii="ＭＳ ゴシック" w:eastAsia="ＭＳ ゴシック" w:hAnsi="ＭＳ ゴシック" w:hint="eastAsia"/>
        </w:rPr>
        <w:t>［　］（</w:t>
      </w:r>
      <w:r w:rsidR="006A5365">
        <w:rPr>
          <w:rFonts w:ascii="ＭＳ ゴシック" w:eastAsia="ＭＳ ゴシック" w:hAnsi="ＭＳ ゴシック" w:hint="eastAsia"/>
        </w:rPr>
        <w:t xml:space="preserve">具体的に：　　　　　　　　　　　　　　　</w:t>
      </w:r>
      <w:r>
        <w:rPr>
          <w:rFonts w:ascii="ＭＳ ゴシック" w:eastAsia="ＭＳ ゴシック" w:hAnsi="ＭＳ ゴシック" w:hint="eastAsia"/>
        </w:rPr>
        <w:t>）</w:t>
      </w:r>
    </w:p>
    <w:p w:rsidR="001F664B" w:rsidRPr="006D69FF" w:rsidRDefault="001F664B" w:rsidP="007C40A5">
      <w:pPr>
        <w:pStyle w:val="a3"/>
        <w:wordWrap/>
        <w:spacing w:line="400" w:lineRule="exact"/>
        <w:ind w:left="424" w:hangingChars="178" w:hanging="424"/>
        <w:jc w:val="left"/>
        <w:rPr>
          <w:rFonts w:ascii="ＭＳ ゴシック" w:eastAsia="ＭＳ ゴシック" w:hAnsi="ＭＳ ゴシック"/>
        </w:rPr>
      </w:pPr>
    </w:p>
    <w:p w:rsidR="001F664B" w:rsidRPr="00DB23B9" w:rsidRDefault="001F664B" w:rsidP="007C40A5">
      <w:pPr>
        <w:pStyle w:val="a3"/>
        <w:wordWrap/>
        <w:spacing w:line="400" w:lineRule="exact"/>
        <w:ind w:left="424" w:hangingChars="178" w:hanging="424"/>
        <w:jc w:val="left"/>
        <w:rPr>
          <w:rFonts w:ascii="ＭＳ ゴシック" w:eastAsia="ＭＳ ゴシック" w:hAnsi="ＭＳ ゴシック"/>
        </w:rPr>
      </w:pPr>
      <w:r>
        <w:rPr>
          <w:rFonts w:ascii="ＭＳ ゴシック" w:eastAsia="ＭＳ ゴシック" w:hAnsi="ＭＳ ゴシック" w:hint="eastAsia"/>
        </w:rPr>
        <w:t>（２）工事等にかかる期間の説明</w:t>
      </w:r>
      <w:r w:rsidR="005B0BF2">
        <w:rPr>
          <w:rFonts w:ascii="ＭＳ ゴシック" w:eastAsia="ＭＳ ゴシック" w:hAnsi="ＭＳ ゴシック" w:hint="eastAsia"/>
        </w:rPr>
        <w:t>（</w:t>
      </w:r>
      <w:r w:rsidR="005B0BF2" w:rsidRPr="00D86C48">
        <w:rPr>
          <w:rFonts w:ascii="ＭＳ ゴシック" w:eastAsia="ＭＳ ゴシック" w:hAnsi="ＭＳ ゴシック" w:hint="eastAsia"/>
          <w:b/>
          <w:u w:val="single"/>
        </w:rPr>
        <w:t>次ページ２.に詳細を記入</w:t>
      </w:r>
      <w:r w:rsidR="005B0BF2">
        <w:rPr>
          <w:rFonts w:ascii="ＭＳ ゴシック" w:eastAsia="ＭＳ ゴシック" w:hAnsi="ＭＳ ゴシック" w:hint="eastAsia"/>
        </w:rPr>
        <w:t>）</w:t>
      </w:r>
    </w:p>
    <w:p w:rsidR="001F664B" w:rsidRDefault="001F664B" w:rsidP="007C40A5">
      <w:pPr>
        <w:pStyle w:val="a3"/>
        <w:wordWrap/>
        <w:spacing w:line="400" w:lineRule="exact"/>
        <w:ind w:firstLineChars="100" w:firstLine="238"/>
        <w:jc w:val="left"/>
        <w:rPr>
          <w:rFonts w:ascii="ＭＳ ゴシック" w:eastAsia="ＭＳ ゴシック" w:hAnsi="ＭＳ ゴシック"/>
        </w:rPr>
      </w:pPr>
      <w:r>
        <w:rPr>
          <w:rFonts w:ascii="ＭＳ ゴシック" w:eastAsia="ＭＳ ゴシック" w:hAnsi="ＭＳ ゴシック" w:hint="eastAsia"/>
        </w:rPr>
        <w:t>約（　）年（　）か月</w:t>
      </w:r>
    </w:p>
    <w:p w:rsidR="001F664B" w:rsidRDefault="001F664B" w:rsidP="007C40A5">
      <w:pPr>
        <w:pStyle w:val="a3"/>
        <w:wordWrap/>
        <w:spacing w:line="400" w:lineRule="exact"/>
        <w:jc w:val="left"/>
        <w:rPr>
          <w:rFonts w:ascii="ＭＳ ゴシック" w:eastAsia="ＭＳ ゴシック" w:hAnsi="ＭＳ ゴシック"/>
        </w:rPr>
      </w:pPr>
    </w:p>
    <w:p w:rsidR="001F664B" w:rsidRPr="002F6453" w:rsidRDefault="001F664B" w:rsidP="007C40A5">
      <w:pPr>
        <w:pStyle w:val="a3"/>
        <w:wordWrap/>
        <w:spacing w:line="400" w:lineRule="exact"/>
        <w:jc w:val="left"/>
        <w:rPr>
          <w:rFonts w:ascii="ＭＳ ゴシック" w:eastAsia="ＭＳ ゴシック" w:hAnsi="ＭＳ ゴシック"/>
        </w:rPr>
      </w:pPr>
      <w:r>
        <w:rPr>
          <w:rFonts w:ascii="ＭＳ ゴシック" w:eastAsia="ＭＳ ゴシック" w:hAnsi="ＭＳ ゴシック" w:hint="eastAsia"/>
        </w:rPr>
        <w:t>（３）着工・完工が遅れた場合に生じ得る影響</w:t>
      </w:r>
      <w:r w:rsidR="005B0BF2">
        <w:rPr>
          <w:rFonts w:ascii="ＭＳ ゴシック" w:eastAsia="ＭＳ ゴシック" w:hAnsi="ＭＳ ゴシック" w:hint="eastAsia"/>
        </w:rPr>
        <w:t>（</w:t>
      </w:r>
      <w:r w:rsidR="005B0BF2" w:rsidRPr="00D86C48">
        <w:rPr>
          <w:rFonts w:ascii="ＭＳ ゴシック" w:eastAsia="ＭＳ ゴシック" w:hAnsi="ＭＳ ゴシック" w:hint="eastAsia"/>
          <w:b/>
          <w:u w:val="single"/>
        </w:rPr>
        <w:t>次ページ２.に詳細を記入</w:t>
      </w:r>
      <w:r w:rsidR="005B0BF2">
        <w:rPr>
          <w:rFonts w:ascii="ＭＳ ゴシック" w:eastAsia="ＭＳ ゴシック" w:hAnsi="ＭＳ ゴシック" w:hint="eastAsia"/>
        </w:rPr>
        <w:t>）</w:t>
      </w:r>
    </w:p>
    <w:p w:rsidR="001F664B" w:rsidRDefault="001F664B" w:rsidP="006A5365">
      <w:pPr>
        <w:pStyle w:val="a3"/>
        <w:wordWrap/>
        <w:spacing w:line="400" w:lineRule="exact"/>
        <w:ind w:leftChars="112" w:left="235"/>
        <w:jc w:val="left"/>
        <w:rPr>
          <w:rFonts w:ascii="ＭＳ ゴシック" w:eastAsia="ＭＳ ゴシック" w:hAnsi="ＭＳ ゴシック"/>
        </w:rPr>
      </w:pPr>
      <w:r>
        <w:rPr>
          <w:rFonts w:ascii="ＭＳ ゴシック" w:eastAsia="ＭＳ ゴシック" w:hAnsi="ＭＳ ゴシック" w:hint="eastAsia"/>
        </w:rPr>
        <w:t>以下の当てはまる選択肢にチェックを付けてください。</w:t>
      </w:r>
    </w:p>
    <w:p w:rsidR="001F664B" w:rsidRDefault="001F664B" w:rsidP="007C40A5">
      <w:pPr>
        <w:pStyle w:val="a3"/>
        <w:wordWrap/>
        <w:spacing w:line="400" w:lineRule="exact"/>
        <w:ind w:firstLineChars="200" w:firstLine="476"/>
        <w:jc w:val="left"/>
        <w:rPr>
          <w:rFonts w:ascii="ＭＳ ゴシック" w:eastAsia="ＭＳ ゴシック" w:hAnsi="ＭＳ ゴシック"/>
        </w:rPr>
      </w:pPr>
      <w:r>
        <w:rPr>
          <w:rFonts w:ascii="ＭＳ ゴシック" w:eastAsia="ＭＳ ゴシック" w:hAnsi="ＭＳ ゴシック" w:hint="eastAsia"/>
        </w:rPr>
        <w:t>［　］予定している用地取得が困難になる</w:t>
      </w:r>
    </w:p>
    <w:p w:rsidR="001F664B" w:rsidRDefault="001F664B" w:rsidP="007C40A5">
      <w:pPr>
        <w:pStyle w:val="a3"/>
        <w:wordWrap/>
        <w:spacing w:line="400" w:lineRule="exact"/>
        <w:ind w:firstLineChars="200" w:firstLine="476"/>
        <w:jc w:val="left"/>
        <w:rPr>
          <w:rFonts w:ascii="ＭＳ ゴシック" w:eastAsia="ＭＳ ゴシック" w:hAnsi="ＭＳ ゴシック"/>
        </w:rPr>
      </w:pPr>
      <w:r>
        <w:rPr>
          <w:rFonts w:ascii="ＭＳ ゴシック" w:eastAsia="ＭＳ ゴシック" w:hAnsi="ＭＳ ゴシック" w:hint="eastAsia"/>
        </w:rPr>
        <w:t>［　］取引先が本件については他社との契約に切り替える</w:t>
      </w:r>
    </w:p>
    <w:p w:rsidR="001F664B" w:rsidRDefault="001F664B" w:rsidP="007C40A5">
      <w:pPr>
        <w:pStyle w:val="a3"/>
        <w:wordWrap/>
        <w:spacing w:line="400" w:lineRule="exact"/>
        <w:ind w:firstLineChars="200" w:firstLine="476"/>
        <w:jc w:val="left"/>
        <w:rPr>
          <w:rFonts w:ascii="ＭＳ ゴシック" w:eastAsia="ＭＳ ゴシック" w:hAnsi="ＭＳ ゴシック"/>
        </w:rPr>
      </w:pPr>
      <w:r>
        <w:rPr>
          <w:rFonts w:ascii="ＭＳ ゴシック" w:eastAsia="ＭＳ ゴシック" w:hAnsi="ＭＳ ゴシック" w:hint="eastAsia"/>
        </w:rPr>
        <w:t>［　］信用力が低下して契約が取れなくなる</w:t>
      </w:r>
    </w:p>
    <w:p w:rsidR="001F664B" w:rsidRDefault="001F664B" w:rsidP="007C40A5">
      <w:pPr>
        <w:pStyle w:val="a3"/>
        <w:wordWrap/>
        <w:spacing w:line="400" w:lineRule="exact"/>
        <w:ind w:firstLineChars="200" w:firstLine="476"/>
        <w:jc w:val="left"/>
        <w:rPr>
          <w:rFonts w:ascii="ＭＳ ゴシック" w:eastAsia="ＭＳ ゴシック" w:hAnsi="ＭＳ ゴシック"/>
        </w:rPr>
      </w:pPr>
      <w:r>
        <w:rPr>
          <w:rFonts w:ascii="ＭＳ ゴシック" w:eastAsia="ＭＳ ゴシック" w:hAnsi="ＭＳ ゴシック" w:hint="eastAsia"/>
        </w:rPr>
        <w:t>［　］取引先をそもそも喪失する</w:t>
      </w:r>
    </w:p>
    <w:p w:rsidR="001F664B" w:rsidRDefault="001F664B" w:rsidP="007C40A5">
      <w:pPr>
        <w:pStyle w:val="a3"/>
        <w:wordWrap/>
        <w:spacing w:line="400" w:lineRule="exact"/>
        <w:ind w:firstLineChars="200" w:firstLine="476"/>
        <w:jc w:val="left"/>
        <w:rPr>
          <w:rFonts w:ascii="ＭＳ ゴシック" w:eastAsia="ＭＳ ゴシック" w:hAnsi="ＭＳ ゴシック"/>
        </w:rPr>
      </w:pPr>
      <w:r>
        <w:rPr>
          <w:rFonts w:ascii="ＭＳ ゴシック" w:eastAsia="ＭＳ ゴシック" w:hAnsi="ＭＳ ゴシック" w:hint="eastAsia"/>
        </w:rPr>
        <w:t>［　］新商品投入が遅れて新市場のシェア獲得が困難になる</w:t>
      </w:r>
    </w:p>
    <w:p w:rsidR="001F664B" w:rsidRDefault="001F664B" w:rsidP="0081237E">
      <w:pPr>
        <w:pStyle w:val="a3"/>
        <w:wordWrap/>
        <w:spacing w:line="400" w:lineRule="exact"/>
        <w:ind w:firstLineChars="200" w:firstLine="476"/>
        <w:jc w:val="left"/>
        <w:rPr>
          <w:rFonts w:ascii="ＭＳ ゴシック" w:eastAsia="ＭＳ ゴシック" w:hAnsi="ＭＳ ゴシック"/>
        </w:rPr>
      </w:pPr>
      <w:r>
        <w:rPr>
          <w:rFonts w:ascii="ＭＳ ゴシック" w:eastAsia="ＭＳ ゴシック" w:hAnsi="ＭＳ ゴシック" w:hint="eastAsia"/>
        </w:rPr>
        <w:t>［　］震災復興計画や防災計画等へ悪影響を与える</w:t>
      </w:r>
    </w:p>
    <w:p w:rsidR="001F664B" w:rsidRPr="002F6453" w:rsidRDefault="001F664B" w:rsidP="0081237E">
      <w:pPr>
        <w:pStyle w:val="a3"/>
        <w:wordWrap/>
        <w:spacing w:line="400" w:lineRule="exact"/>
        <w:ind w:firstLineChars="200" w:firstLine="476"/>
        <w:jc w:val="left"/>
        <w:rPr>
          <w:rFonts w:ascii="ＭＳ ゴシック" w:eastAsia="ＭＳ ゴシック" w:hAnsi="ＭＳ ゴシック"/>
        </w:rPr>
      </w:pPr>
      <w:r>
        <w:rPr>
          <w:rFonts w:ascii="ＭＳ ゴシック" w:eastAsia="ＭＳ ゴシック" w:hAnsi="ＭＳ ゴシック" w:hint="eastAsia"/>
        </w:rPr>
        <w:t>［　］その他（</w:t>
      </w:r>
      <w:r w:rsidR="006A5365">
        <w:rPr>
          <w:rFonts w:ascii="ＭＳ ゴシック" w:eastAsia="ＭＳ ゴシック" w:hAnsi="ＭＳ ゴシック" w:hint="eastAsia"/>
        </w:rPr>
        <w:t xml:space="preserve">具体的に：　　　　　　　　　　　　　　　　　　　　　　　</w:t>
      </w:r>
      <w:r>
        <w:rPr>
          <w:rFonts w:ascii="ＭＳ ゴシック" w:eastAsia="ＭＳ ゴシック" w:hAnsi="ＭＳ ゴシック" w:hint="eastAsia"/>
        </w:rPr>
        <w:t>）</w:t>
      </w:r>
    </w:p>
    <w:p w:rsidR="001F664B" w:rsidRDefault="001F664B" w:rsidP="0081237E">
      <w:pPr>
        <w:pStyle w:val="a3"/>
        <w:wordWrap/>
        <w:spacing w:line="400" w:lineRule="exact"/>
        <w:ind w:left="424" w:hangingChars="178" w:hanging="424"/>
        <w:jc w:val="left"/>
        <w:rPr>
          <w:rFonts w:ascii="ＭＳ ゴシック" w:eastAsia="ＭＳ ゴシック" w:hAnsi="ＭＳ ゴシック"/>
        </w:rPr>
      </w:pPr>
      <w:r>
        <w:rPr>
          <w:rFonts w:ascii="ＭＳ ゴシック" w:eastAsia="ＭＳ ゴシック" w:hAnsi="ＭＳ ゴシック" w:hint="eastAsia"/>
        </w:rPr>
        <w:t xml:space="preserve">　　という状況が生じるため、（　　　）億円程度（予想年間売上高比率約（　）％程度）の多大な損失が発生しうる。</w:t>
      </w:r>
    </w:p>
    <w:p w:rsidR="007E554B" w:rsidRDefault="007E554B" w:rsidP="007E11D1">
      <w:pPr>
        <w:ind w:left="141" w:hangingChars="67" w:hanging="141"/>
        <w:jc w:val="left"/>
        <w:rPr>
          <w:rFonts w:ascii="ＭＳ ゴシック" w:eastAsia="ＭＳ ゴシック" w:hAnsi="ＭＳ ゴシック" w:cs="ＭＳ 明朝"/>
          <w:b/>
          <w:color w:val="000000"/>
          <w:kern w:val="0"/>
          <w:szCs w:val="21"/>
        </w:rPr>
      </w:pPr>
    </w:p>
    <w:p w:rsidR="00F55ED4" w:rsidRPr="005B0BF2" w:rsidRDefault="00F55ED4" w:rsidP="007E11D1">
      <w:pPr>
        <w:ind w:left="141" w:hangingChars="67" w:hanging="141"/>
        <w:jc w:val="left"/>
        <w:rPr>
          <w:rFonts w:ascii="ＭＳ ゴシック" w:eastAsia="ＭＳ ゴシック" w:hAnsi="ＭＳ ゴシック" w:cs="ＭＳ 明朝"/>
          <w:b/>
          <w:color w:val="000000"/>
          <w:kern w:val="0"/>
          <w:szCs w:val="21"/>
        </w:rPr>
      </w:pPr>
      <w:r w:rsidRPr="005B0BF2">
        <w:rPr>
          <w:rFonts w:ascii="ＭＳ ゴシック" w:eastAsia="ＭＳ ゴシック" w:hAnsi="ＭＳ ゴシック" w:cs="ＭＳ 明朝" w:hint="eastAsia"/>
          <w:b/>
          <w:color w:val="000000"/>
          <w:kern w:val="0"/>
          <w:szCs w:val="21"/>
        </w:rPr>
        <w:t>※次ページに２．が続きますので、上記の内容についての</w:t>
      </w:r>
      <w:r w:rsidRPr="005B0BF2">
        <w:rPr>
          <w:rFonts w:ascii="ＭＳ ゴシック" w:eastAsia="ＭＳ ゴシック" w:hAnsi="ＭＳ ゴシック" w:cs="ＭＳ 明朝" w:hint="eastAsia"/>
          <w:b/>
          <w:color w:val="000000"/>
          <w:kern w:val="0"/>
          <w:szCs w:val="21"/>
          <w:u w:val="single"/>
        </w:rPr>
        <w:t>詳細</w:t>
      </w:r>
      <w:r w:rsidRPr="005B0BF2">
        <w:rPr>
          <w:rFonts w:ascii="ＭＳ ゴシック" w:eastAsia="ＭＳ ゴシック" w:hAnsi="ＭＳ ゴシック" w:cs="ＭＳ 明朝" w:hint="eastAsia"/>
          <w:b/>
          <w:color w:val="000000"/>
          <w:kern w:val="0"/>
          <w:szCs w:val="21"/>
        </w:rPr>
        <w:t>をご記入下さい。</w:t>
      </w:r>
    </w:p>
    <w:p w:rsidR="001F664B" w:rsidRPr="006A5365" w:rsidRDefault="001F664B" w:rsidP="00AD7999">
      <w:pPr>
        <w:pStyle w:val="a3"/>
        <w:wordWrap/>
        <w:spacing w:line="400" w:lineRule="exact"/>
        <w:ind w:left="424" w:hangingChars="178" w:hanging="424"/>
        <w:jc w:val="left"/>
        <w:rPr>
          <w:rFonts w:ascii="ＭＳ ゴシック" w:eastAsia="ＭＳ ゴシック" w:hAnsi="ＭＳ ゴシック"/>
        </w:rPr>
      </w:pPr>
      <w:r>
        <w:rPr>
          <w:rFonts w:ascii="ＭＳ ゴシック" w:eastAsia="ＭＳ ゴシック" w:hAnsi="ＭＳ ゴシック"/>
        </w:rPr>
        <w:br w:type="page"/>
      </w:r>
      <w:r w:rsidRPr="006A5365">
        <w:rPr>
          <w:rFonts w:ascii="ＭＳ ゴシック" w:eastAsia="ＭＳ ゴシック" w:hAnsi="ＭＳ ゴシック" w:hint="eastAsia"/>
        </w:rPr>
        <w:lastRenderedPageBreak/>
        <w:t>２．上記について、詳細な説明を書いてください。</w:t>
      </w:r>
      <w:r w:rsidR="006A5365" w:rsidRPr="006A5365">
        <w:rPr>
          <w:rFonts w:ascii="ＭＳ ゴシック" w:eastAsia="ＭＳ ゴシック" w:hAnsi="ＭＳ ゴシック" w:hint="eastAsia"/>
        </w:rPr>
        <w:t>チェックした選択肢ごとに、客観的・定量的に説明をしてください。</w:t>
      </w:r>
    </w:p>
    <w:p w:rsidR="001F664B" w:rsidRPr="00074795" w:rsidRDefault="006A5365" w:rsidP="0081237E">
      <w:pPr>
        <w:pStyle w:val="a3"/>
        <w:wordWrap/>
        <w:spacing w:line="400" w:lineRule="exact"/>
        <w:ind w:left="424" w:hangingChars="178" w:hanging="424"/>
        <w:jc w:val="left"/>
        <w:rPr>
          <w:rFonts w:ascii="ＭＳ ゴシック" w:eastAsia="ＭＳ ゴシック" w:hAnsi="ＭＳ ゴシック"/>
        </w:rPr>
      </w:pPr>
      <w:r>
        <w:rPr>
          <w:rFonts w:ascii="ＭＳ ゴシック" w:eastAsia="ＭＳ ゴシック" w:hAnsi="ＭＳ ゴシック" w:hint="eastAsia"/>
        </w:rPr>
        <w:t>（１）</w:t>
      </w:r>
      <w:r w:rsidR="001F664B">
        <w:rPr>
          <w:rFonts w:ascii="ＭＳ ゴシック" w:eastAsia="ＭＳ ゴシック" w:hAnsi="ＭＳ ゴシック" w:hint="eastAsia"/>
        </w:rPr>
        <w:t>生産開始時期の説明（取引先との関係、自社要因、製品完成までの期間等）</w:t>
      </w:r>
    </w:p>
    <w:p w:rsidR="001F664B" w:rsidRPr="00147FE6" w:rsidRDefault="001F664B" w:rsidP="007C40A5">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1F664B" w:rsidRPr="00147FE6" w:rsidRDefault="001F664B" w:rsidP="007C40A5">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1F664B" w:rsidRPr="00147FE6" w:rsidRDefault="001F664B" w:rsidP="007C40A5">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1F664B" w:rsidRDefault="001F664B" w:rsidP="007C40A5">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1F664B" w:rsidRPr="00147FE6" w:rsidRDefault="001F664B" w:rsidP="007C40A5">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1F664B" w:rsidRDefault="001F664B" w:rsidP="0081237E">
      <w:pPr>
        <w:pStyle w:val="a3"/>
        <w:wordWrap/>
        <w:spacing w:line="400" w:lineRule="exact"/>
        <w:ind w:left="424" w:hangingChars="178" w:hanging="424"/>
        <w:jc w:val="left"/>
        <w:rPr>
          <w:rFonts w:ascii="ＭＳ ゴシック" w:eastAsia="ＭＳ ゴシック" w:hAnsi="ＭＳ ゴシック"/>
        </w:rPr>
      </w:pPr>
    </w:p>
    <w:p w:rsidR="001F664B" w:rsidRPr="00DB23B9" w:rsidRDefault="006A5365" w:rsidP="0081237E">
      <w:pPr>
        <w:pStyle w:val="a3"/>
        <w:wordWrap/>
        <w:spacing w:line="400" w:lineRule="exact"/>
        <w:ind w:left="424" w:hangingChars="178" w:hanging="424"/>
        <w:jc w:val="left"/>
        <w:rPr>
          <w:rFonts w:ascii="ＭＳ ゴシック" w:eastAsia="ＭＳ ゴシック" w:hAnsi="ＭＳ ゴシック"/>
        </w:rPr>
      </w:pPr>
      <w:r>
        <w:rPr>
          <w:rFonts w:ascii="ＭＳ ゴシック" w:eastAsia="ＭＳ ゴシック" w:hAnsi="ＭＳ ゴシック" w:hint="eastAsia"/>
        </w:rPr>
        <w:t>（２）</w:t>
      </w:r>
      <w:r w:rsidR="001F664B">
        <w:rPr>
          <w:rFonts w:ascii="ＭＳ ゴシック" w:eastAsia="ＭＳ ゴシック" w:hAnsi="ＭＳ ゴシック" w:hint="eastAsia"/>
        </w:rPr>
        <w:t>工事等にかかる期間の説明（</w:t>
      </w:r>
      <w:r>
        <w:rPr>
          <w:rFonts w:ascii="ＭＳ ゴシック" w:eastAsia="ＭＳ ゴシック" w:hAnsi="ＭＳ ゴシック" w:hint="eastAsia"/>
        </w:rPr>
        <w:t>最低限</w:t>
      </w:r>
      <w:r w:rsidR="001F664B">
        <w:rPr>
          <w:rFonts w:ascii="ＭＳ ゴシック" w:eastAsia="ＭＳ ゴシック" w:hAnsi="ＭＳ ゴシック" w:hint="eastAsia"/>
        </w:rPr>
        <w:t>必要</w:t>
      </w:r>
      <w:r>
        <w:rPr>
          <w:rFonts w:ascii="ＭＳ ゴシック" w:eastAsia="ＭＳ ゴシック" w:hAnsi="ＭＳ ゴシック" w:hint="eastAsia"/>
        </w:rPr>
        <w:t>な</w:t>
      </w:r>
      <w:r w:rsidR="001F664B">
        <w:rPr>
          <w:rFonts w:ascii="ＭＳ ゴシック" w:eastAsia="ＭＳ ゴシック" w:hAnsi="ＭＳ ゴシック" w:hint="eastAsia"/>
        </w:rPr>
        <w:t>期間の</w:t>
      </w:r>
      <w:r w:rsidR="001F664B" w:rsidRPr="00D72BCE">
        <w:rPr>
          <w:rFonts w:ascii="ＭＳ ゴシック" w:eastAsia="ＭＳ ゴシック" w:hAnsi="ＭＳ ゴシック" w:hint="eastAsia"/>
          <w:u w:val="single"/>
        </w:rPr>
        <w:t>合理的な根拠</w:t>
      </w:r>
      <w:r w:rsidR="001F664B">
        <w:rPr>
          <w:rFonts w:ascii="ＭＳ ゴシック" w:eastAsia="ＭＳ ゴシック" w:hAnsi="ＭＳ ゴシック" w:hint="eastAsia"/>
        </w:rPr>
        <w:t>等）</w:t>
      </w:r>
    </w:p>
    <w:p w:rsidR="001F664B" w:rsidRDefault="001F664B" w:rsidP="007C40A5">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1F664B" w:rsidRPr="00147FE6" w:rsidRDefault="001F664B" w:rsidP="007C40A5">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1F664B" w:rsidRDefault="001F664B" w:rsidP="007C40A5">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1F664B" w:rsidRPr="00147FE6" w:rsidRDefault="001F664B" w:rsidP="007C40A5">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1F664B" w:rsidRDefault="001F664B" w:rsidP="007C40A5">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1F664B" w:rsidRDefault="001F664B" w:rsidP="0081237E">
      <w:pPr>
        <w:pStyle w:val="a3"/>
        <w:wordWrap/>
        <w:spacing w:line="400" w:lineRule="exact"/>
        <w:ind w:left="424" w:hangingChars="178" w:hanging="424"/>
        <w:jc w:val="left"/>
        <w:rPr>
          <w:rFonts w:ascii="ＭＳ ゴシック" w:eastAsia="ＭＳ ゴシック" w:hAnsi="ＭＳ ゴシック"/>
        </w:rPr>
      </w:pPr>
    </w:p>
    <w:p w:rsidR="001F664B" w:rsidRPr="00DB23B9" w:rsidRDefault="006A5365" w:rsidP="0081237E">
      <w:pPr>
        <w:pStyle w:val="a3"/>
        <w:wordWrap/>
        <w:spacing w:line="400" w:lineRule="exact"/>
        <w:ind w:left="424" w:hangingChars="178" w:hanging="424"/>
        <w:jc w:val="left"/>
        <w:rPr>
          <w:rFonts w:ascii="ＭＳ ゴシック" w:eastAsia="ＭＳ ゴシック" w:hAnsi="ＭＳ ゴシック"/>
        </w:rPr>
      </w:pPr>
      <w:r>
        <w:rPr>
          <w:rFonts w:ascii="ＭＳ ゴシック" w:eastAsia="ＭＳ ゴシック" w:hAnsi="ＭＳ ゴシック" w:hint="eastAsia"/>
        </w:rPr>
        <w:t>（３）</w:t>
      </w:r>
      <w:r w:rsidR="001F664B">
        <w:rPr>
          <w:rFonts w:ascii="ＭＳ ゴシック" w:eastAsia="ＭＳ ゴシック" w:hAnsi="ＭＳ ゴシック" w:hint="eastAsia"/>
        </w:rPr>
        <w:t>着工・完工が遅れた場合に生じ得る影響</w:t>
      </w:r>
    </w:p>
    <w:p w:rsidR="001F664B" w:rsidRDefault="001F664B" w:rsidP="007C40A5">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1F664B" w:rsidRDefault="001F664B" w:rsidP="007C40A5">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1F664B" w:rsidRDefault="001F664B" w:rsidP="007C40A5">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1F664B" w:rsidRDefault="001F664B" w:rsidP="007C40A5">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1F664B" w:rsidRPr="00147FE6" w:rsidRDefault="001F664B" w:rsidP="007C40A5">
      <w:pPr>
        <w:pStyle w:val="a3"/>
        <w:wordWrap/>
        <w:spacing w:line="400" w:lineRule="exact"/>
        <w:rPr>
          <w:rFonts w:ascii="ＭＳ ゴシック" w:eastAsia="ＭＳ ゴシック" w:hAnsi="ＭＳ ゴシック"/>
          <w:u w:val="single"/>
        </w:rPr>
      </w:pPr>
      <w:r w:rsidRPr="00147FE6">
        <w:rPr>
          <w:rFonts w:ascii="ＭＳ ゴシック" w:eastAsia="ＭＳ ゴシック" w:hAnsi="ＭＳ ゴシック" w:hint="eastAsia"/>
          <w:u w:val="single"/>
        </w:rPr>
        <w:t xml:space="preserve">　　　　　　　　　　　　　　　　　　　　　　　　　　　　　　　　　　　　　　　</w:t>
      </w:r>
    </w:p>
    <w:p w:rsidR="001F664B" w:rsidRPr="002C1BD3" w:rsidRDefault="001F664B" w:rsidP="007C40A5">
      <w:pPr>
        <w:ind w:right="420"/>
        <w:jc w:val="left"/>
        <w:rPr>
          <w:rFonts w:ascii="ＭＳ ゴシック" w:eastAsia="ＭＳ ゴシック" w:hAnsi="ＭＳ ゴシック" w:cs="ＭＳ 明朝"/>
          <w:color w:val="000000"/>
          <w:kern w:val="0"/>
          <w:szCs w:val="21"/>
        </w:rPr>
      </w:pPr>
    </w:p>
    <w:p w:rsidR="001F664B" w:rsidRDefault="001F664B" w:rsidP="007C40A5">
      <w:pPr>
        <w:rPr>
          <w:rFonts w:eastAsia="ＭＳ ゴシック"/>
          <w:sz w:val="20"/>
          <w:szCs w:val="20"/>
          <w:highlight w:val="yellow"/>
        </w:rPr>
      </w:pPr>
      <w:r>
        <w:rPr>
          <w:rFonts w:ascii="ＭＳ ゴシック" w:eastAsia="ＭＳ ゴシック" w:hAnsi="ＭＳ ゴシック" w:hint="eastAsia"/>
        </w:rPr>
        <w:t>（注１）本様式のほかに、申請書の提出が必要です。</w:t>
      </w:r>
    </w:p>
    <w:p w:rsidR="001F664B" w:rsidRDefault="001F664B" w:rsidP="007C40A5">
      <w:pPr>
        <w:rPr>
          <w:rFonts w:ascii="ＭＳ ゴシック" w:eastAsia="ＭＳ ゴシック" w:hAnsi="ＭＳ ゴシック" w:cs="ＭＳ 明朝"/>
          <w:color w:val="000000"/>
          <w:kern w:val="0"/>
          <w:szCs w:val="21"/>
        </w:rPr>
      </w:pPr>
      <w:r w:rsidRPr="002F6453">
        <w:rPr>
          <w:rFonts w:ascii="ＭＳ ゴシック" w:eastAsia="ＭＳ ゴシック" w:hAnsi="ＭＳ ゴシック" w:cs="ＭＳ 明朝" w:hint="eastAsia"/>
          <w:color w:val="000000"/>
          <w:kern w:val="0"/>
          <w:szCs w:val="21"/>
        </w:rPr>
        <w:t>（注２）本様式のほかに、生産計画の提出が必要です。</w:t>
      </w:r>
    </w:p>
    <w:p w:rsidR="001F664B" w:rsidRDefault="001F664B" w:rsidP="007C40A5">
      <w:pPr>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（注３）本様式のほかに、工事等の計画の提出が必要です。</w:t>
      </w:r>
    </w:p>
    <w:p w:rsidR="001F664B" w:rsidRDefault="001F664B" w:rsidP="007C40A5">
      <w:pPr>
        <w:ind w:left="850" w:hangingChars="405" w:hanging="850"/>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（注４）２．の説明では、必要な工期について、</w:t>
      </w:r>
      <w:r w:rsidRPr="00110632">
        <w:rPr>
          <w:rFonts w:ascii="ＭＳ ゴシック" w:eastAsia="ＭＳ ゴシック" w:hAnsi="ＭＳ ゴシック" w:cs="ＭＳ 明朝" w:hint="eastAsia"/>
          <w:color w:val="000000"/>
          <w:kern w:val="0"/>
          <w:szCs w:val="21"/>
          <w:u w:val="single"/>
        </w:rPr>
        <w:t>合理的な根拠</w:t>
      </w:r>
      <w:r>
        <w:rPr>
          <w:rFonts w:ascii="ＭＳ ゴシック" w:eastAsia="ＭＳ ゴシック" w:hAnsi="ＭＳ ゴシック" w:cs="ＭＳ 明朝" w:hint="eastAsia"/>
          <w:color w:val="000000"/>
          <w:kern w:val="0"/>
          <w:szCs w:val="21"/>
        </w:rPr>
        <w:t>を必ず説明してください。</w:t>
      </w:r>
    </w:p>
    <w:p w:rsidR="001F664B" w:rsidRDefault="001F664B" w:rsidP="007C40A5">
      <w:pPr>
        <w:ind w:left="850" w:hangingChars="405" w:hanging="850"/>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（注５）２．の説明では、完工後、設備等の稼働開始、製品の完成・納入までに必要な期間について、</w:t>
      </w:r>
      <w:r w:rsidRPr="00110632">
        <w:rPr>
          <w:rFonts w:ascii="ＭＳ ゴシック" w:eastAsia="ＭＳ ゴシック" w:hAnsi="ＭＳ ゴシック" w:cs="ＭＳ 明朝" w:hint="eastAsia"/>
          <w:color w:val="000000"/>
          <w:kern w:val="0"/>
          <w:szCs w:val="21"/>
          <w:u w:val="single"/>
        </w:rPr>
        <w:t>合理的な根拠</w:t>
      </w:r>
      <w:r>
        <w:rPr>
          <w:rFonts w:ascii="ＭＳ ゴシック" w:eastAsia="ＭＳ ゴシック" w:hAnsi="ＭＳ ゴシック" w:cs="ＭＳ 明朝" w:hint="eastAsia"/>
          <w:color w:val="000000"/>
          <w:kern w:val="0"/>
          <w:szCs w:val="21"/>
        </w:rPr>
        <w:t>を必ず説明してください。</w:t>
      </w:r>
    </w:p>
    <w:p w:rsidR="001F664B" w:rsidRDefault="001F664B" w:rsidP="007C40A5">
      <w:pPr>
        <w:ind w:left="850" w:hangingChars="405" w:hanging="850"/>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（注６）２．の説明では、損失が多大であることについて、</w:t>
      </w:r>
      <w:r w:rsidRPr="00110632">
        <w:rPr>
          <w:rFonts w:ascii="ＭＳ ゴシック" w:eastAsia="ＭＳ ゴシック" w:hAnsi="ＭＳ ゴシック" w:cs="ＭＳ 明朝" w:hint="eastAsia"/>
          <w:color w:val="000000"/>
          <w:kern w:val="0"/>
          <w:szCs w:val="21"/>
          <w:u w:val="single"/>
        </w:rPr>
        <w:t>合理的な根拠</w:t>
      </w:r>
      <w:r>
        <w:rPr>
          <w:rFonts w:ascii="ＭＳ ゴシック" w:eastAsia="ＭＳ ゴシック" w:hAnsi="ＭＳ ゴシック" w:cs="ＭＳ 明朝" w:hint="eastAsia"/>
          <w:color w:val="000000"/>
          <w:kern w:val="0"/>
          <w:szCs w:val="21"/>
        </w:rPr>
        <w:t>を必ず説明してください。</w:t>
      </w:r>
    </w:p>
    <w:p w:rsidR="00E554F0" w:rsidRDefault="006A5365" w:rsidP="006A5365">
      <w:pPr>
        <w:ind w:left="850" w:hangingChars="405" w:hanging="850"/>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（注７）</w:t>
      </w:r>
      <w:r w:rsidR="00294E0F">
        <w:rPr>
          <w:rFonts w:ascii="ＭＳ ゴシック" w:eastAsia="ＭＳ ゴシック" w:hAnsi="ＭＳ ゴシック" w:cs="ＭＳ 明朝" w:hint="eastAsia"/>
          <w:color w:val="000000"/>
          <w:kern w:val="0"/>
          <w:szCs w:val="21"/>
        </w:rPr>
        <w:t>上記の説明にあたり、根拠資料は必ず添付して下さい。</w:t>
      </w:r>
    </w:p>
    <w:p w:rsidR="00E554F0" w:rsidRDefault="00E554F0" w:rsidP="00E554F0">
      <w:pPr>
        <w:ind w:leftChars="400" w:left="850" w:hangingChars="5" w:hanging="10"/>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※根拠資料例</w:t>
      </w:r>
      <w:r w:rsidR="00294E0F">
        <w:rPr>
          <w:rFonts w:ascii="ＭＳ ゴシック" w:eastAsia="ＭＳ ゴシック" w:hAnsi="ＭＳ ゴシック" w:cs="ＭＳ 明朝" w:hint="eastAsia"/>
          <w:color w:val="000000"/>
          <w:kern w:val="0"/>
          <w:szCs w:val="21"/>
        </w:rPr>
        <w:t>（</w:t>
      </w:r>
      <w:r w:rsidR="006A5365">
        <w:rPr>
          <w:rFonts w:ascii="ＭＳ ゴシック" w:eastAsia="ＭＳ ゴシック" w:hAnsi="ＭＳ ゴシック" w:cs="ＭＳ 明朝" w:hint="eastAsia"/>
          <w:color w:val="000000"/>
          <w:kern w:val="0"/>
          <w:szCs w:val="21"/>
        </w:rPr>
        <w:t>取引先からの要請がある場合</w:t>
      </w:r>
      <w:r>
        <w:rPr>
          <w:rFonts w:ascii="ＭＳ ゴシック" w:eastAsia="ＭＳ ゴシック" w:hAnsi="ＭＳ ゴシック" w:cs="ＭＳ 明朝"/>
          <w:color w:val="000000"/>
          <w:kern w:val="0"/>
          <w:szCs w:val="21"/>
        </w:rPr>
        <w:t>）</w:t>
      </w:r>
    </w:p>
    <w:p w:rsidR="006A5365" w:rsidRDefault="00E554F0" w:rsidP="00E554F0">
      <w:pPr>
        <w:ind w:leftChars="400" w:left="840" w:firstLineChars="100" w:firstLine="210"/>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w:t>
      </w:r>
      <w:r w:rsidR="006A5365">
        <w:rPr>
          <w:rFonts w:ascii="ＭＳ ゴシック" w:eastAsia="ＭＳ ゴシック" w:hAnsi="ＭＳ ゴシック" w:cs="ＭＳ 明朝" w:hint="eastAsia"/>
          <w:color w:val="000000"/>
          <w:kern w:val="0"/>
          <w:szCs w:val="21"/>
        </w:rPr>
        <w:t>取引先の対外発表資料、新聞記事、</w:t>
      </w:r>
      <w:r w:rsidR="00BC7B6C">
        <w:rPr>
          <w:rFonts w:ascii="ＭＳ ゴシック" w:eastAsia="ＭＳ ゴシック" w:hAnsi="ＭＳ ゴシック" w:cs="ＭＳ 明朝" w:hint="eastAsia"/>
          <w:color w:val="000000"/>
          <w:kern w:val="0"/>
          <w:szCs w:val="21"/>
        </w:rPr>
        <w:t>取引先からの要請</w:t>
      </w:r>
      <w:r w:rsidR="006A5365">
        <w:rPr>
          <w:rFonts w:ascii="ＭＳ ゴシック" w:eastAsia="ＭＳ ゴシック" w:hAnsi="ＭＳ ゴシック" w:cs="ＭＳ 明朝" w:hint="eastAsia"/>
          <w:color w:val="000000"/>
          <w:kern w:val="0"/>
          <w:szCs w:val="21"/>
        </w:rPr>
        <w:t>資料、打ち合わせ資料等</w:t>
      </w:r>
    </w:p>
    <w:p w:rsidR="006A5365" w:rsidRDefault="006A5365" w:rsidP="006A5365">
      <w:pPr>
        <w:ind w:left="850" w:hangingChars="405" w:hanging="850"/>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（注８）記載にあたりページが増えても問題ありません。</w:t>
      </w:r>
    </w:p>
    <w:p w:rsidR="001F664B" w:rsidRPr="006A5365" w:rsidRDefault="001F664B" w:rsidP="007C40A5">
      <w:pPr>
        <w:rPr>
          <w:rFonts w:ascii="ＭＳ ゴシック" w:eastAsia="ＭＳ ゴシック" w:hAnsi="ＭＳ ゴシック" w:cs="ＭＳ 明朝"/>
          <w:color w:val="000000"/>
          <w:kern w:val="0"/>
          <w:szCs w:val="21"/>
        </w:rPr>
      </w:pPr>
    </w:p>
    <w:p w:rsidR="001F664B" w:rsidRDefault="001F664B" w:rsidP="007C40A5">
      <w:pPr>
        <w:rPr>
          <w:rFonts w:ascii="ＭＳ ゴシック" w:eastAsia="ＭＳ ゴシック" w:hAnsi="ＭＳ ゴシック"/>
        </w:rPr>
      </w:pPr>
      <w:r>
        <w:rPr>
          <w:rFonts w:ascii="ＭＳ ゴシック" w:eastAsia="ＭＳ ゴシック" w:hAnsi="ＭＳ ゴシック"/>
        </w:rPr>
        <w:br w:type="page"/>
      </w:r>
      <w:r w:rsidRPr="008E6331">
        <w:rPr>
          <w:rFonts w:ascii="ＭＳ ゴシック" w:eastAsia="ＭＳ ゴシック" w:hAnsi="ＭＳ ゴシック" w:hint="eastAsia"/>
        </w:rPr>
        <w:lastRenderedPageBreak/>
        <w:t>（生産計画の例）　※交付決定前に着手する必要があることが分かることが必要です。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84"/>
        <w:gridCol w:w="1134"/>
        <w:gridCol w:w="1134"/>
        <w:gridCol w:w="992"/>
        <w:gridCol w:w="1134"/>
        <w:gridCol w:w="1155"/>
        <w:gridCol w:w="1113"/>
        <w:gridCol w:w="1276"/>
      </w:tblGrid>
      <w:tr w:rsidR="001F664B" w:rsidRPr="007152C2" w:rsidTr="002C4DA8">
        <w:tc>
          <w:tcPr>
            <w:tcW w:w="1384" w:type="dxa"/>
          </w:tcPr>
          <w:p w:rsidR="001F664B" w:rsidRPr="007152C2" w:rsidRDefault="001F664B" w:rsidP="007C40A5">
            <w:pPr>
              <w:rPr>
                <w:rFonts w:ascii="ＭＳ ゴシック" w:eastAsia="ＭＳ ゴシック" w:hAnsi="ＭＳ ゴシック"/>
              </w:rPr>
            </w:pPr>
          </w:p>
        </w:tc>
        <w:tc>
          <w:tcPr>
            <w:tcW w:w="1134" w:type="dxa"/>
          </w:tcPr>
          <w:p w:rsidR="001F664B" w:rsidRPr="007152C2" w:rsidRDefault="001F664B" w:rsidP="007152C2">
            <w:pPr>
              <w:jc w:val="center"/>
              <w:rPr>
                <w:rFonts w:ascii="ＭＳ ゴシック" w:eastAsia="ＭＳ ゴシック" w:hAnsi="ＭＳ ゴシック"/>
              </w:rPr>
            </w:pPr>
            <w:r w:rsidRPr="007152C2">
              <w:rPr>
                <w:rFonts w:ascii="ＭＳ ゴシック" w:eastAsia="ＭＳ ゴシック" w:hAnsi="ＭＳ ゴシック" w:hint="eastAsia"/>
              </w:rPr>
              <w:t>●月</w:t>
            </w:r>
          </w:p>
        </w:tc>
        <w:tc>
          <w:tcPr>
            <w:tcW w:w="1134" w:type="dxa"/>
          </w:tcPr>
          <w:p w:rsidR="001F664B" w:rsidRPr="007152C2" w:rsidRDefault="001F664B" w:rsidP="007152C2">
            <w:pPr>
              <w:jc w:val="center"/>
              <w:rPr>
                <w:rFonts w:ascii="ＭＳ ゴシック" w:eastAsia="ＭＳ ゴシック" w:hAnsi="ＭＳ ゴシック"/>
              </w:rPr>
            </w:pPr>
            <w:r w:rsidRPr="007152C2">
              <w:rPr>
                <w:rFonts w:ascii="ＭＳ ゴシック" w:eastAsia="ＭＳ ゴシック" w:hAnsi="ＭＳ ゴシック" w:hint="eastAsia"/>
              </w:rPr>
              <w:t>●月</w:t>
            </w:r>
          </w:p>
        </w:tc>
        <w:tc>
          <w:tcPr>
            <w:tcW w:w="992" w:type="dxa"/>
          </w:tcPr>
          <w:p w:rsidR="001F664B" w:rsidRPr="007152C2" w:rsidRDefault="001F664B" w:rsidP="007152C2">
            <w:pPr>
              <w:jc w:val="center"/>
              <w:rPr>
                <w:rFonts w:ascii="ＭＳ ゴシック" w:eastAsia="ＭＳ ゴシック" w:hAnsi="ＭＳ ゴシック"/>
              </w:rPr>
            </w:pPr>
            <w:r w:rsidRPr="007152C2">
              <w:rPr>
                <w:rFonts w:ascii="ＭＳ ゴシック" w:eastAsia="ＭＳ ゴシック" w:hAnsi="ＭＳ ゴシック" w:hint="eastAsia"/>
              </w:rPr>
              <w:t>●月</w:t>
            </w:r>
          </w:p>
        </w:tc>
        <w:tc>
          <w:tcPr>
            <w:tcW w:w="1134" w:type="dxa"/>
          </w:tcPr>
          <w:p w:rsidR="001F664B" w:rsidRPr="007152C2" w:rsidRDefault="001F664B" w:rsidP="007152C2">
            <w:pPr>
              <w:jc w:val="center"/>
              <w:rPr>
                <w:rFonts w:ascii="ＭＳ ゴシック" w:eastAsia="ＭＳ ゴシック" w:hAnsi="ＭＳ ゴシック"/>
              </w:rPr>
            </w:pPr>
            <w:r w:rsidRPr="007152C2">
              <w:rPr>
                <w:rFonts w:ascii="ＭＳ ゴシック" w:eastAsia="ＭＳ ゴシック" w:hAnsi="ＭＳ ゴシック" w:hint="eastAsia"/>
              </w:rPr>
              <w:t>●月</w:t>
            </w:r>
          </w:p>
        </w:tc>
        <w:tc>
          <w:tcPr>
            <w:tcW w:w="1155" w:type="dxa"/>
          </w:tcPr>
          <w:p w:rsidR="001F664B" w:rsidRPr="007152C2" w:rsidRDefault="001F664B" w:rsidP="002C4DA8">
            <w:pPr>
              <w:jc w:val="center"/>
              <w:rPr>
                <w:rFonts w:ascii="ＭＳ ゴシック" w:eastAsia="ＭＳ ゴシック" w:hAnsi="ＭＳ ゴシック"/>
              </w:rPr>
            </w:pPr>
            <w:r w:rsidRPr="007152C2">
              <w:rPr>
                <w:rFonts w:ascii="ＭＳ ゴシック" w:eastAsia="ＭＳ ゴシック" w:hAnsi="ＭＳ ゴシック" w:hint="eastAsia"/>
              </w:rPr>
              <w:t>●月</w:t>
            </w:r>
          </w:p>
        </w:tc>
        <w:tc>
          <w:tcPr>
            <w:tcW w:w="1113" w:type="dxa"/>
          </w:tcPr>
          <w:p w:rsidR="001F664B" w:rsidRPr="007152C2" w:rsidRDefault="001F664B" w:rsidP="007152C2">
            <w:pPr>
              <w:jc w:val="center"/>
              <w:rPr>
                <w:rFonts w:ascii="ＭＳ ゴシック" w:eastAsia="ＭＳ ゴシック" w:hAnsi="ＭＳ ゴシック"/>
              </w:rPr>
            </w:pPr>
            <w:r w:rsidRPr="007152C2">
              <w:rPr>
                <w:rFonts w:ascii="ＭＳ ゴシック" w:eastAsia="ＭＳ ゴシック" w:hAnsi="ＭＳ ゴシック" w:hint="eastAsia"/>
              </w:rPr>
              <w:t>●月</w:t>
            </w:r>
          </w:p>
        </w:tc>
        <w:tc>
          <w:tcPr>
            <w:tcW w:w="1276" w:type="dxa"/>
          </w:tcPr>
          <w:p w:rsidR="001F664B" w:rsidRPr="007152C2" w:rsidRDefault="001F664B" w:rsidP="002C4DA8">
            <w:pPr>
              <w:jc w:val="center"/>
              <w:rPr>
                <w:rFonts w:ascii="ＭＳ ゴシック" w:eastAsia="ＭＳ ゴシック" w:hAnsi="ＭＳ ゴシック"/>
              </w:rPr>
            </w:pPr>
            <w:r>
              <w:rPr>
                <w:rFonts w:ascii="ＭＳ ゴシック" w:eastAsia="ＭＳ ゴシック" w:hAnsi="ＭＳ ゴシック" w:hint="eastAsia"/>
              </w:rPr>
              <w:t>…</w:t>
            </w:r>
          </w:p>
        </w:tc>
      </w:tr>
      <w:tr w:rsidR="001F664B" w:rsidRPr="007152C2" w:rsidTr="002C4DA8">
        <w:trPr>
          <w:trHeight w:val="2145"/>
        </w:trPr>
        <w:tc>
          <w:tcPr>
            <w:tcW w:w="1384" w:type="dxa"/>
            <w:vAlign w:val="center"/>
          </w:tcPr>
          <w:p w:rsidR="001F664B" w:rsidRPr="007152C2" w:rsidRDefault="001F664B" w:rsidP="007152C2">
            <w:pPr>
              <w:jc w:val="center"/>
              <w:rPr>
                <w:rFonts w:ascii="ＭＳ ゴシック" w:eastAsia="ＭＳ ゴシック" w:hAnsi="ＭＳ ゴシック"/>
              </w:rPr>
            </w:pPr>
            <w:r w:rsidRPr="007152C2">
              <w:rPr>
                <w:rFonts w:ascii="ＭＳ ゴシック" w:eastAsia="ＭＳ ゴシック" w:hAnsi="ＭＳ ゴシック" w:hint="eastAsia"/>
              </w:rPr>
              <w:t>○○</w:t>
            </w:r>
            <w:r>
              <w:rPr>
                <w:rFonts w:ascii="ＭＳ ゴシック" w:eastAsia="ＭＳ ゴシック" w:hAnsi="ＭＳ ゴシック" w:hint="eastAsia"/>
              </w:rPr>
              <w:t>型△△</w:t>
            </w:r>
          </w:p>
        </w:tc>
        <w:tc>
          <w:tcPr>
            <w:tcW w:w="1134" w:type="dxa"/>
          </w:tcPr>
          <w:p w:rsidR="001F664B" w:rsidRPr="007152C2" w:rsidRDefault="001F664B" w:rsidP="007152C2">
            <w:pPr>
              <w:jc w:val="center"/>
              <w:rPr>
                <w:rFonts w:ascii="ＭＳ ゴシック" w:eastAsia="ＭＳ ゴシック" w:hAnsi="ＭＳ ゴシック"/>
              </w:rPr>
            </w:pPr>
          </w:p>
          <w:p w:rsidR="001F664B" w:rsidRPr="007152C2" w:rsidRDefault="001F664B" w:rsidP="007152C2">
            <w:pPr>
              <w:jc w:val="center"/>
              <w:rPr>
                <w:rFonts w:ascii="ＭＳ ゴシック" w:eastAsia="ＭＳ ゴシック" w:hAnsi="ＭＳ ゴシック"/>
              </w:rPr>
            </w:pPr>
          </w:p>
          <w:p w:rsidR="001F664B" w:rsidRPr="007152C2" w:rsidRDefault="001F664B" w:rsidP="007152C2">
            <w:pPr>
              <w:jc w:val="center"/>
              <w:rPr>
                <w:rFonts w:ascii="ＭＳ ゴシック" w:eastAsia="ＭＳ ゴシック" w:hAnsi="ＭＳ ゴシック"/>
              </w:rPr>
            </w:pPr>
          </w:p>
          <w:p w:rsidR="001F664B" w:rsidRPr="007152C2" w:rsidRDefault="001F664B" w:rsidP="007152C2">
            <w:pPr>
              <w:jc w:val="center"/>
              <w:rPr>
                <w:rFonts w:ascii="ＭＳ ゴシック" w:eastAsia="ＭＳ ゴシック" w:hAnsi="ＭＳ ゴシック"/>
              </w:rPr>
            </w:pPr>
            <w:r w:rsidRPr="007152C2">
              <w:rPr>
                <w:rFonts w:ascii="ＭＳ ゴシック" w:eastAsia="ＭＳ ゴシック" w:hAnsi="ＭＳ ゴシック" w:hint="eastAsia"/>
              </w:rPr>
              <w:t>投資着手</w:t>
            </w:r>
          </w:p>
          <w:p w:rsidR="001F664B" w:rsidRPr="007152C2" w:rsidRDefault="001F664B" w:rsidP="007152C2">
            <w:pPr>
              <w:jc w:val="center"/>
              <w:rPr>
                <w:rFonts w:ascii="ＭＳ ゴシック" w:eastAsia="ＭＳ ゴシック" w:hAnsi="ＭＳ ゴシック"/>
              </w:rPr>
            </w:pPr>
            <w:r w:rsidRPr="007152C2">
              <w:rPr>
                <w:rFonts w:ascii="ＭＳ ゴシック" w:eastAsia="ＭＳ ゴシック" w:hAnsi="ＭＳ ゴシック" w:hint="eastAsia"/>
              </w:rPr>
              <w:t>（発注）</w:t>
            </w:r>
          </w:p>
        </w:tc>
        <w:tc>
          <w:tcPr>
            <w:tcW w:w="3260" w:type="dxa"/>
            <w:gridSpan w:val="3"/>
          </w:tcPr>
          <w:p w:rsidR="001F664B" w:rsidRPr="007152C2" w:rsidRDefault="001F664B" w:rsidP="007152C2">
            <w:pPr>
              <w:jc w:val="center"/>
              <w:rPr>
                <w:rFonts w:ascii="ＭＳ ゴシック" w:eastAsia="ＭＳ ゴシック" w:hAnsi="ＭＳ ゴシック"/>
              </w:rPr>
            </w:pPr>
          </w:p>
          <w:p w:rsidR="001F664B" w:rsidRPr="007152C2" w:rsidRDefault="001F664B" w:rsidP="007152C2">
            <w:pPr>
              <w:jc w:val="center"/>
              <w:rPr>
                <w:rFonts w:ascii="ＭＳ ゴシック" w:eastAsia="ＭＳ ゴシック" w:hAnsi="ＭＳ ゴシック"/>
              </w:rPr>
            </w:pPr>
            <w:r w:rsidRPr="007152C2">
              <w:rPr>
                <w:rFonts w:ascii="ＭＳ ゴシック" w:eastAsia="ＭＳ ゴシック" w:hAnsi="ＭＳ ゴシック" w:hint="eastAsia"/>
              </w:rPr>
              <w:t>用地取得、建屋新設、設備設置</w:t>
            </w:r>
          </w:p>
          <w:p w:rsidR="001F664B" w:rsidRPr="007152C2" w:rsidRDefault="00D7754E" w:rsidP="007152C2">
            <w:pPr>
              <w:jc w:val="center"/>
              <w:rPr>
                <w:rFonts w:ascii="ＭＳ ゴシック" w:eastAsia="ＭＳ ゴシック" w:hAnsi="ＭＳ ゴシック"/>
              </w:rPr>
            </w:pPr>
            <w:r w:rsidRPr="00D7754E">
              <w:rPr>
                <w:noProof/>
              </w:rPr>
              <w:pict>
                <v:shapetype id="_x0000_t32" coordsize="21600,21600" o:spt="32" o:oned="t" path="m,l21600,21600e" filled="f">
                  <v:path arrowok="t" fillok="f" o:connecttype="none"/>
                  <o:lock v:ext="edit" shapetype="t"/>
                </v:shapetype>
                <v:shape id="_x0000_s1089" type="#_x0000_t32" style="position:absolute;left:0;text-align:left;margin-left:-4.85pt;margin-top:25.25pt;width:159.8pt;height:0;z-index:251616256" o:connectortype="straight" strokeweight="2.5pt">
                  <v:stroke startarrow="block" endarrow="block"/>
                </v:shape>
              </w:pict>
            </w:r>
            <w:r w:rsidR="001F664B" w:rsidRPr="007152C2">
              <w:rPr>
                <w:rFonts w:ascii="ＭＳ ゴシック" w:eastAsia="ＭＳ ゴシック" w:hAnsi="ＭＳ ゴシック" w:hint="eastAsia"/>
              </w:rPr>
              <w:t>（▲ヶ月間必要）</w:t>
            </w:r>
          </w:p>
        </w:tc>
        <w:tc>
          <w:tcPr>
            <w:tcW w:w="1155" w:type="dxa"/>
          </w:tcPr>
          <w:p w:rsidR="001F664B" w:rsidRPr="007152C2" w:rsidRDefault="001F664B" w:rsidP="007C40A5">
            <w:pPr>
              <w:rPr>
                <w:rFonts w:ascii="ＭＳ ゴシック" w:eastAsia="ＭＳ ゴシック" w:hAnsi="ＭＳ ゴシック"/>
              </w:rPr>
            </w:pPr>
          </w:p>
          <w:p w:rsidR="001F664B" w:rsidRPr="007152C2" w:rsidRDefault="001F664B" w:rsidP="007C40A5">
            <w:pPr>
              <w:rPr>
                <w:rFonts w:ascii="ＭＳ ゴシック" w:eastAsia="ＭＳ ゴシック" w:hAnsi="ＭＳ ゴシック"/>
              </w:rPr>
            </w:pPr>
          </w:p>
          <w:p w:rsidR="001F664B" w:rsidRPr="007152C2" w:rsidRDefault="001F664B" w:rsidP="007C40A5">
            <w:pPr>
              <w:rPr>
                <w:rFonts w:ascii="ＭＳ ゴシック" w:eastAsia="ＭＳ ゴシック" w:hAnsi="ＭＳ ゴシック"/>
              </w:rPr>
            </w:pPr>
            <w:r>
              <w:rPr>
                <w:rFonts w:ascii="ＭＳ ゴシック" w:eastAsia="ＭＳ ゴシック" w:hAnsi="ＭＳ ゴシック" w:hint="eastAsia"/>
              </w:rPr>
              <w:t xml:space="preserve">　　５個</w:t>
            </w:r>
          </w:p>
          <w:p w:rsidR="001F664B" w:rsidRPr="007152C2" w:rsidRDefault="001F664B" w:rsidP="002C4DA8">
            <w:pPr>
              <w:rPr>
                <w:rFonts w:ascii="ＭＳ ゴシック" w:eastAsia="ＭＳ ゴシック" w:hAnsi="ＭＳ ゴシック"/>
              </w:rPr>
            </w:pPr>
            <w:r w:rsidRPr="007152C2">
              <w:rPr>
                <w:rFonts w:ascii="ＭＳ ゴシック" w:eastAsia="ＭＳ ゴシック" w:hAnsi="ＭＳ ゴシック" w:hint="eastAsia"/>
              </w:rPr>
              <w:t>完工</w:t>
            </w:r>
          </w:p>
        </w:tc>
        <w:tc>
          <w:tcPr>
            <w:tcW w:w="1113" w:type="dxa"/>
          </w:tcPr>
          <w:p w:rsidR="001F664B" w:rsidRDefault="001F664B">
            <w:pPr>
              <w:widowControl/>
              <w:jc w:val="left"/>
              <w:rPr>
                <w:rFonts w:ascii="ＭＳ ゴシック" w:eastAsia="ＭＳ ゴシック" w:hAnsi="ＭＳ ゴシック"/>
              </w:rPr>
            </w:pPr>
          </w:p>
          <w:p w:rsidR="001F664B" w:rsidRDefault="001F664B">
            <w:pPr>
              <w:widowControl/>
              <w:jc w:val="left"/>
              <w:rPr>
                <w:rFonts w:ascii="ＭＳ ゴシック" w:eastAsia="ＭＳ ゴシック" w:hAnsi="ＭＳ ゴシック"/>
              </w:rPr>
            </w:pPr>
          </w:p>
          <w:p w:rsidR="001F664B" w:rsidRDefault="001F664B">
            <w:pPr>
              <w:widowControl/>
              <w:jc w:val="left"/>
              <w:rPr>
                <w:rFonts w:ascii="ＭＳ ゴシック" w:eastAsia="ＭＳ ゴシック" w:hAnsi="ＭＳ ゴシック"/>
              </w:rPr>
            </w:pPr>
            <w:r>
              <w:rPr>
                <w:rFonts w:ascii="ＭＳ ゴシック" w:eastAsia="ＭＳ ゴシック" w:hAnsi="ＭＳ ゴシック" w:hint="eastAsia"/>
              </w:rPr>
              <w:t xml:space="preserve">　　５個</w:t>
            </w:r>
          </w:p>
          <w:p w:rsidR="001F664B" w:rsidRPr="007152C2" w:rsidRDefault="001F664B" w:rsidP="002C4DA8">
            <w:pPr>
              <w:rPr>
                <w:rFonts w:ascii="ＭＳ ゴシック" w:eastAsia="ＭＳ ゴシック" w:hAnsi="ＭＳ ゴシック"/>
              </w:rPr>
            </w:pPr>
          </w:p>
        </w:tc>
        <w:tc>
          <w:tcPr>
            <w:tcW w:w="1276" w:type="dxa"/>
          </w:tcPr>
          <w:p w:rsidR="001F664B" w:rsidRDefault="001F664B">
            <w:pPr>
              <w:widowControl/>
              <w:jc w:val="left"/>
              <w:rPr>
                <w:rFonts w:ascii="ＭＳ ゴシック" w:eastAsia="ＭＳ ゴシック" w:hAnsi="ＭＳ ゴシック"/>
              </w:rPr>
            </w:pPr>
          </w:p>
          <w:p w:rsidR="001F664B" w:rsidRDefault="001F664B">
            <w:pPr>
              <w:widowControl/>
              <w:jc w:val="left"/>
              <w:rPr>
                <w:rFonts w:ascii="ＭＳ ゴシック" w:eastAsia="ＭＳ ゴシック" w:hAnsi="ＭＳ ゴシック"/>
              </w:rPr>
            </w:pPr>
          </w:p>
          <w:p w:rsidR="001F664B" w:rsidRDefault="001F664B">
            <w:pPr>
              <w:widowControl/>
              <w:jc w:val="left"/>
              <w:rPr>
                <w:rFonts w:ascii="ＭＳ ゴシック" w:eastAsia="ＭＳ ゴシック" w:hAnsi="ＭＳ ゴシック"/>
              </w:rPr>
            </w:pPr>
          </w:p>
          <w:p w:rsidR="001F664B" w:rsidRPr="007152C2" w:rsidRDefault="001F664B" w:rsidP="0080439C">
            <w:pPr>
              <w:jc w:val="center"/>
              <w:rPr>
                <w:rFonts w:ascii="ＭＳ ゴシック" w:eastAsia="ＭＳ ゴシック" w:hAnsi="ＭＳ ゴシック"/>
              </w:rPr>
            </w:pPr>
            <w:r>
              <w:rPr>
                <w:rFonts w:ascii="ＭＳ ゴシック" w:eastAsia="ＭＳ ゴシック" w:hAnsi="ＭＳ ゴシック" w:hint="eastAsia"/>
              </w:rPr>
              <w:t>…</w:t>
            </w:r>
          </w:p>
        </w:tc>
      </w:tr>
    </w:tbl>
    <w:p w:rsidR="001F664B" w:rsidRDefault="001F664B" w:rsidP="007C40A5">
      <w:pPr>
        <w:rPr>
          <w:rFonts w:ascii="ＭＳ ゴシック" w:eastAsia="ＭＳ ゴシック" w:hAnsi="ＭＳ ゴシック"/>
        </w:rPr>
      </w:pPr>
    </w:p>
    <w:p w:rsidR="001F664B" w:rsidRDefault="00D7754E" w:rsidP="007C40A5">
      <w:pPr>
        <w:rPr>
          <w:rFonts w:ascii="ＭＳ ゴシック" w:eastAsia="ＭＳ ゴシック" w:hAnsi="ＭＳ ゴシック"/>
        </w:rPr>
      </w:pPr>
      <w:r w:rsidRPr="00D7754E">
        <w:rPr>
          <w:noProof/>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90" type="#_x0000_t62" style="position:absolute;left:0;text-align:left;margin-left:281.25pt;margin-top:.95pt;width:130.85pt;height:55.5pt;rotation:180;z-index:251617280" adj="13486,41935">
            <v:textbox style="mso-next-textbox:#_x0000_s1090" inset="5.85pt,.7pt,5.85pt,.7pt">
              <w:txbxContent>
                <w:p w:rsidR="00AF5C9C" w:rsidRPr="00117EC1" w:rsidRDefault="00AF5C9C">
                  <w:pPr>
                    <w:rPr>
                      <w:rFonts w:ascii="ＭＳ ゴシック" w:eastAsia="ＭＳ ゴシック" w:hAnsi="ＭＳ ゴシック"/>
                      <w:sz w:val="18"/>
                      <w:szCs w:val="18"/>
                    </w:rPr>
                  </w:pPr>
                  <w:r w:rsidRPr="00117EC1">
                    <w:rPr>
                      <w:rFonts w:ascii="ＭＳ ゴシック" w:eastAsia="ＭＳ ゴシック" w:hAnsi="ＭＳ ゴシック" w:hint="eastAsia"/>
                      <w:sz w:val="18"/>
                      <w:szCs w:val="18"/>
                    </w:rPr>
                    <w:t>●●社（納入先から○○型△△を１０個納入するよう要請あり。）</w:t>
                  </w:r>
                </w:p>
              </w:txbxContent>
            </v:textbox>
          </v:shape>
        </w:pict>
      </w:r>
    </w:p>
    <w:p w:rsidR="001F664B" w:rsidRDefault="001F664B" w:rsidP="007C40A5">
      <w:pPr>
        <w:rPr>
          <w:rFonts w:ascii="ＭＳ ゴシック" w:eastAsia="ＭＳ ゴシック" w:hAnsi="ＭＳ ゴシック"/>
        </w:rPr>
      </w:pPr>
    </w:p>
    <w:p w:rsidR="001F664B" w:rsidRDefault="001F664B" w:rsidP="007C40A5">
      <w:pPr>
        <w:rPr>
          <w:rFonts w:ascii="ＭＳ ゴシック" w:eastAsia="ＭＳ ゴシック" w:hAnsi="ＭＳ ゴシック"/>
        </w:rPr>
      </w:pPr>
    </w:p>
    <w:p w:rsidR="001F664B" w:rsidRDefault="001F664B" w:rsidP="007C40A5">
      <w:pPr>
        <w:rPr>
          <w:rFonts w:ascii="ＭＳ ゴシック" w:eastAsia="ＭＳ ゴシック" w:hAnsi="ＭＳ ゴシック"/>
        </w:rPr>
      </w:pPr>
    </w:p>
    <w:p w:rsidR="001F664B" w:rsidRDefault="001F664B" w:rsidP="007C40A5">
      <w:pPr>
        <w:rPr>
          <w:rFonts w:ascii="ＭＳ ゴシック" w:eastAsia="ＭＳ ゴシック" w:hAnsi="ＭＳ ゴシック"/>
        </w:rPr>
      </w:pPr>
      <w:r>
        <w:rPr>
          <w:rFonts w:ascii="ＭＳ ゴシック" w:eastAsia="ＭＳ ゴシック" w:hAnsi="ＭＳ ゴシック" w:hint="eastAsia"/>
        </w:rPr>
        <w:t>※用地取得、建屋新設、設備設置には、～のため、最低でも▲ヶ月間必要。</w:t>
      </w:r>
    </w:p>
    <w:p w:rsidR="001F664B" w:rsidRPr="00312DFF" w:rsidRDefault="001F664B" w:rsidP="007C40A5">
      <w:pPr>
        <w:rPr>
          <w:rFonts w:ascii="ＭＳ ゴシック" w:eastAsia="ＭＳ ゴシック" w:hAnsi="ＭＳ ゴシック"/>
        </w:rPr>
      </w:pPr>
    </w:p>
    <w:p w:rsidR="001F664B" w:rsidRDefault="001F664B" w:rsidP="007C40A5">
      <w:pPr>
        <w:rPr>
          <w:rFonts w:ascii="ＭＳ ゴシック" w:eastAsia="ＭＳ ゴシック" w:hAnsi="ＭＳ ゴシック"/>
        </w:rPr>
      </w:pPr>
    </w:p>
    <w:p w:rsidR="001F664B" w:rsidRPr="00312DFF" w:rsidRDefault="00D7754E" w:rsidP="007C40A5">
      <w:pPr>
        <w:rPr>
          <w:rFonts w:ascii="ＭＳ ゴシック" w:eastAsia="ＭＳ ゴシック" w:hAnsi="ＭＳ ゴシック"/>
        </w:rPr>
      </w:pPr>
      <w:r>
        <w:rPr>
          <w:rFonts w:ascii="ＭＳ ゴシック" w:eastAsia="ＭＳ ゴシック" w:hAnsi="ＭＳ ゴシック"/>
          <w:noProof/>
        </w:rPr>
        <w:pict>
          <v:shapetype id="_x0000_t202" coordsize="21600,21600" o:spt="202" path="m,l,21600r21600,l21600,xe">
            <v:stroke joinstyle="miter"/>
            <v:path gradientshapeok="t" o:connecttype="rect"/>
          </v:shapetype>
          <v:shape id="_x0000_s1318" type="#_x0000_t202" style="position:absolute;left:0;text-align:left;margin-left:1.85pt;margin-top:16.25pt;width:457.5pt;height:405pt;z-index:251700224">
            <v:textbox inset="5.85pt,.7pt,5.85pt,.7pt">
              <w:txbxContent>
                <w:p w:rsidR="00AF5C9C" w:rsidRPr="009C462A" w:rsidRDefault="00AF5C9C" w:rsidP="009C462A">
                  <w:pPr>
                    <w:jc w:val="center"/>
                    <w:rPr>
                      <w:ins w:id="0" w:author=" " w:date="2014-05-14T19:32:00Z"/>
                      <w:b/>
                      <w:sz w:val="24"/>
                    </w:rPr>
                  </w:pPr>
                  <w:ins w:id="1" w:author=" " w:date="2014-05-14T19:31:00Z">
                    <w:r w:rsidRPr="009C462A">
                      <w:rPr>
                        <w:rFonts w:hint="eastAsia"/>
                        <w:b/>
                        <w:sz w:val="24"/>
                      </w:rPr>
                      <w:t>（</w:t>
                    </w:r>
                    <w:r w:rsidRPr="009C462A">
                      <w:rPr>
                        <w:rFonts w:hint="eastAsia"/>
                        <w:b/>
                        <w:sz w:val="24"/>
                      </w:rPr>
                      <w:t>作成時にこのテキストボックスは削除してください）</w:t>
                    </w:r>
                  </w:ins>
                </w:p>
                <w:p w:rsidR="00AF5C9C" w:rsidRPr="00FC7AED" w:rsidRDefault="00FC7AED" w:rsidP="00FC7AED">
                  <w:pPr>
                    <w:ind w:firstLineChars="900" w:firstLine="3253"/>
                    <w:rPr>
                      <w:ins w:id="2" w:author=" " w:date="2014-05-14T19:32:00Z"/>
                      <w:b/>
                      <w:color w:val="0033CC"/>
                      <w:sz w:val="36"/>
                      <w:szCs w:val="36"/>
                      <w:u w:val="single"/>
                    </w:rPr>
                  </w:pPr>
                  <w:r w:rsidRPr="00FC7AED">
                    <w:rPr>
                      <w:rFonts w:hint="eastAsia"/>
                      <w:b/>
                      <w:color w:val="0033CC"/>
                      <w:sz w:val="36"/>
                      <w:szCs w:val="36"/>
                      <w:u w:val="single"/>
                    </w:rPr>
                    <w:t>重要な留意点</w:t>
                  </w:r>
                </w:p>
                <w:p w:rsidR="00AF5C9C" w:rsidRPr="00FC7AED" w:rsidRDefault="00AF5C9C" w:rsidP="009C462A">
                  <w:pPr>
                    <w:tabs>
                      <w:tab w:val="left" w:pos="9212"/>
                    </w:tabs>
                    <w:ind w:left="210" w:right="420" w:hangingChars="100" w:hanging="210"/>
                    <w:jc w:val="left"/>
                    <w:rPr>
                      <w:ins w:id="3" w:author=" " w:date="2014-05-14T19:32:00Z"/>
                      <w:rFonts w:ascii="ＭＳ ゴシック" w:eastAsia="ＭＳ ゴシック" w:hAnsi="ＭＳ ゴシック" w:cs="ＭＳ 明朝"/>
                      <w:color w:val="0033CC"/>
                      <w:kern w:val="0"/>
                      <w:szCs w:val="21"/>
                    </w:rPr>
                  </w:pPr>
                  <w:ins w:id="4" w:author=" " w:date="2014-05-14T19:32:00Z">
                    <w:r w:rsidRPr="00FC7AED">
                      <w:rPr>
                        <w:rFonts w:ascii="ＭＳ ゴシック" w:eastAsia="ＭＳ ゴシック" w:hAnsi="ＭＳ ゴシック" w:cs="ＭＳ 明朝" w:hint="eastAsia"/>
                        <w:color w:val="0033CC"/>
                        <w:kern w:val="0"/>
                        <w:szCs w:val="21"/>
                      </w:rPr>
                      <w:t>※本申請により、交付決定前の事業の着手が承認された場合であっても、補助金の採択を約束するものではありません。また、承認前に着手した案件についてはいかなる理由があろうとも補助対象経費として認められませんので、ご注意ください。</w:t>
                    </w:r>
                  </w:ins>
                </w:p>
                <w:p w:rsidR="00AF5C9C" w:rsidRPr="00FC7AED" w:rsidRDefault="00AF5C9C" w:rsidP="009C462A">
                  <w:pPr>
                    <w:tabs>
                      <w:tab w:val="left" w:pos="9212"/>
                    </w:tabs>
                    <w:ind w:left="210" w:right="420" w:hangingChars="100" w:hanging="210"/>
                    <w:jc w:val="left"/>
                    <w:rPr>
                      <w:ins w:id="5" w:author=" " w:date="2014-05-14T19:32:00Z"/>
                      <w:color w:val="0033CC"/>
                    </w:rPr>
                  </w:pPr>
                </w:p>
                <w:p w:rsidR="00AF5C9C" w:rsidRPr="00FC7AED" w:rsidRDefault="00AF5C9C" w:rsidP="009C462A">
                  <w:pPr>
                    <w:tabs>
                      <w:tab w:val="left" w:pos="9212"/>
                    </w:tabs>
                    <w:ind w:left="210" w:right="420" w:hangingChars="100" w:hanging="210"/>
                    <w:jc w:val="left"/>
                    <w:rPr>
                      <w:ins w:id="6" w:author=" " w:date="2014-05-14T19:32:00Z"/>
                      <w:rFonts w:ascii="ＭＳ ゴシック" w:eastAsia="ＭＳ ゴシック" w:hAnsi="ＭＳ ゴシック" w:cs="ＭＳ 明朝"/>
                      <w:color w:val="0033CC"/>
                      <w:sz w:val="22"/>
                      <w:szCs w:val="22"/>
                    </w:rPr>
                  </w:pPr>
                  <w:ins w:id="7" w:author=" " w:date="2014-05-14T19:32:00Z">
                    <w:r w:rsidRPr="00FC7AED">
                      <w:rPr>
                        <w:rFonts w:hint="eastAsia"/>
                        <w:color w:val="0033CC"/>
                      </w:rPr>
                      <w:t>※</w:t>
                    </w:r>
                    <w:r w:rsidRPr="00FC7AED">
                      <w:rPr>
                        <w:rFonts w:ascii="ＭＳ ゴシック" w:eastAsia="ＭＳ ゴシック" w:hAnsi="ＭＳ ゴシック" w:cs="ＭＳ 明朝" w:hint="eastAsia"/>
                        <w:color w:val="0033CC"/>
                        <w:sz w:val="22"/>
                        <w:szCs w:val="22"/>
                      </w:rPr>
                      <w:t>本来、事業着手の時期は、</w:t>
                    </w:r>
                    <w:r w:rsidRPr="00FC7AED">
                      <w:rPr>
                        <w:rFonts w:ascii="ＭＳ ゴシック" w:eastAsia="ＭＳ ゴシック" w:hAnsi="ＭＳ ゴシック" w:cs="ＭＳ 明朝" w:hint="eastAsia"/>
                        <w:color w:val="0033CC"/>
                        <w:sz w:val="22"/>
                        <w:szCs w:val="22"/>
                        <w:u w:val="single"/>
                      </w:rPr>
                      <w:t>交付決定日以降</w:t>
                    </w:r>
                    <w:r w:rsidRPr="00FC7AED">
                      <w:rPr>
                        <w:rFonts w:ascii="ＭＳ ゴシック" w:eastAsia="ＭＳ ゴシック" w:hAnsi="ＭＳ ゴシック" w:cs="ＭＳ 明朝" w:hint="eastAsia"/>
                        <w:color w:val="0033CC"/>
                        <w:sz w:val="22"/>
                        <w:szCs w:val="22"/>
                      </w:rPr>
                      <w:t>が大原則であることから、事前着手に係る審査は厳格に行い、事前着手の必要性が不十分と判断した場合には、</w:t>
                    </w:r>
                    <w:r w:rsidRPr="00FC7AED">
                      <w:rPr>
                        <w:rFonts w:ascii="ＭＳ ゴシック" w:eastAsia="ＭＳ ゴシック" w:hAnsi="ＭＳ ゴシック" w:cs="ＭＳ 明朝" w:hint="eastAsia"/>
                        <w:color w:val="0033CC"/>
                        <w:sz w:val="22"/>
                        <w:szCs w:val="22"/>
                        <w:u w:val="single"/>
                      </w:rPr>
                      <w:t>事前着手は一切認められません</w:t>
                    </w:r>
                    <w:r w:rsidRPr="00FC7AED">
                      <w:rPr>
                        <w:rFonts w:ascii="ＭＳ ゴシック" w:eastAsia="ＭＳ ゴシック" w:hAnsi="ＭＳ ゴシック" w:cs="ＭＳ 明朝" w:hint="eastAsia"/>
                        <w:color w:val="0033CC"/>
                        <w:sz w:val="22"/>
                        <w:szCs w:val="22"/>
                      </w:rPr>
                      <w:t>ので、ご承知願います。</w:t>
                    </w:r>
                  </w:ins>
                </w:p>
                <w:p w:rsidR="00AF5C9C" w:rsidRPr="00FC7AED" w:rsidRDefault="00AF5C9C" w:rsidP="00AF5C9C">
                  <w:pPr>
                    <w:tabs>
                      <w:tab w:val="left" w:pos="9212"/>
                    </w:tabs>
                    <w:ind w:left="210" w:right="420" w:hangingChars="100" w:hanging="210"/>
                    <w:jc w:val="left"/>
                    <w:rPr>
                      <w:rFonts w:hint="eastAsia"/>
                      <w:color w:val="0033CC"/>
                    </w:rPr>
                  </w:pPr>
                </w:p>
                <w:p w:rsidR="00FC7AED" w:rsidRDefault="00AF5C9C" w:rsidP="00AF5C9C">
                  <w:pPr>
                    <w:tabs>
                      <w:tab w:val="left" w:pos="9212"/>
                    </w:tabs>
                    <w:ind w:left="210" w:right="420" w:hangingChars="100" w:hanging="210"/>
                    <w:jc w:val="left"/>
                    <w:rPr>
                      <w:rFonts w:ascii="ＭＳ ゴシック" w:eastAsia="ＭＳ ゴシック" w:hAnsi="ＭＳ ゴシック" w:cs="ＭＳ 明朝" w:hint="eastAsia"/>
                      <w:color w:val="0033CC"/>
                      <w:sz w:val="22"/>
                      <w:szCs w:val="22"/>
                      <w:u w:val="single"/>
                    </w:rPr>
                  </w:pPr>
                  <w:ins w:id="8" w:author=" " w:date="2014-05-14T19:32:00Z">
                    <w:r w:rsidRPr="00FC7AED">
                      <w:rPr>
                        <w:rFonts w:hint="eastAsia"/>
                        <w:color w:val="0033CC"/>
                      </w:rPr>
                      <w:t>※</w:t>
                    </w:r>
                    <w:r w:rsidRPr="00FC7AED">
                      <w:rPr>
                        <w:rFonts w:ascii="ＭＳ ゴシック" w:eastAsia="ＭＳ ゴシック" w:hAnsi="ＭＳ ゴシック" w:cs="ＭＳ 明朝" w:hint="eastAsia"/>
                        <w:color w:val="0033CC"/>
                        <w:sz w:val="22"/>
                        <w:szCs w:val="22"/>
                      </w:rPr>
                      <w:t>事業着手</w:t>
                    </w:r>
                  </w:ins>
                  <w:r w:rsidRPr="00FC7AED">
                    <w:rPr>
                      <w:rFonts w:ascii="ＭＳ ゴシック" w:eastAsia="ＭＳ ゴシック" w:hAnsi="ＭＳ ゴシック" w:cs="ＭＳ 明朝" w:hint="eastAsia"/>
                      <w:color w:val="0033CC"/>
                      <w:sz w:val="22"/>
                      <w:szCs w:val="22"/>
                      <w:u w:val="single"/>
                    </w:rPr>
                    <w:t>が</w:t>
                  </w:r>
                  <w:r w:rsidR="00FC7AED">
                    <w:rPr>
                      <w:rFonts w:ascii="ＭＳ ゴシック" w:eastAsia="ＭＳ ゴシック" w:hAnsi="ＭＳ ゴシック" w:cs="ＭＳ 明朝" w:hint="eastAsia"/>
                      <w:color w:val="0033CC"/>
                      <w:sz w:val="22"/>
                      <w:szCs w:val="22"/>
                      <w:u w:val="single"/>
                    </w:rPr>
                    <w:t>承認され</w:t>
                  </w:r>
                  <w:r w:rsidRPr="00FC7AED">
                    <w:rPr>
                      <w:rFonts w:ascii="ＭＳ ゴシック" w:eastAsia="ＭＳ ゴシック" w:hAnsi="ＭＳ ゴシック" w:cs="ＭＳ 明朝" w:hint="eastAsia"/>
                      <w:color w:val="0033CC"/>
                      <w:sz w:val="22"/>
                      <w:szCs w:val="22"/>
                      <w:u w:val="single"/>
                    </w:rPr>
                    <w:t>たとしても、採択されれば他の事</w:t>
                  </w:r>
                  <w:r w:rsidR="00FC7AED">
                    <w:rPr>
                      <w:rFonts w:ascii="ＭＳ ゴシック" w:eastAsia="ＭＳ ゴシック" w:hAnsi="ＭＳ ゴシック" w:cs="ＭＳ 明朝" w:hint="eastAsia"/>
                      <w:color w:val="0033CC"/>
                      <w:sz w:val="22"/>
                      <w:szCs w:val="22"/>
                      <w:u w:val="single"/>
                    </w:rPr>
                    <w:t>業者と同様に交付申請を速やかに提出頂かなければなりません。</w:t>
                  </w:r>
                </w:p>
                <w:p w:rsidR="00FC7AED" w:rsidRDefault="00FC7AED" w:rsidP="00FC7AED">
                  <w:pPr>
                    <w:tabs>
                      <w:tab w:val="left" w:pos="9212"/>
                    </w:tabs>
                    <w:ind w:left="210" w:right="420" w:hangingChars="100" w:hanging="210"/>
                    <w:jc w:val="left"/>
                    <w:rPr>
                      <w:rFonts w:hint="eastAsia"/>
                      <w:color w:val="0033CC"/>
                    </w:rPr>
                  </w:pPr>
                </w:p>
                <w:p w:rsidR="00AF5C9C" w:rsidRPr="00FC7AED" w:rsidRDefault="00FC7AED" w:rsidP="00FC7AED">
                  <w:pPr>
                    <w:tabs>
                      <w:tab w:val="left" w:pos="9212"/>
                    </w:tabs>
                    <w:ind w:left="210" w:right="420" w:hangingChars="100" w:hanging="210"/>
                    <w:jc w:val="left"/>
                    <w:rPr>
                      <w:ins w:id="9" w:author=" " w:date="2014-05-14T19:32:00Z"/>
                      <w:rFonts w:ascii="ＭＳ ゴシック" w:eastAsia="ＭＳ ゴシック" w:hAnsi="ＭＳ ゴシック" w:cs="ＭＳ 明朝"/>
                      <w:color w:val="0033CC"/>
                      <w:sz w:val="22"/>
                      <w:szCs w:val="22"/>
                    </w:rPr>
                  </w:pPr>
                  <w:ins w:id="10" w:author=" " w:date="2014-05-14T19:32:00Z">
                    <w:r w:rsidRPr="00FC7AED">
                      <w:rPr>
                        <w:rFonts w:hint="eastAsia"/>
                        <w:color w:val="0033CC"/>
                      </w:rPr>
                      <w:t>※</w:t>
                    </w:r>
                  </w:ins>
                  <w:r w:rsidR="00AF5C9C" w:rsidRPr="00FC7AED">
                    <w:rPr>
                      <w:rFonts w:ascii="ＭＳ ゴシック" w:eastAsia="ＭＳ ゴシック" w:hAnsi="ＭＳ ゴシック" w:cs="ＭＳ 明朝" w:hint="eastAsia"/>
                      <w:color w:val="0033CC"/>
                      <w:sz w:val="22"/>
                      <w:szCs w:val="22"/>
                      <w:u w:val="single"/>
                    </w:rPr>
                    <w:t>事前に発注する場合の手続きは、３者見積やほか証憑についても交付申請時と同じルール、規程が適用されるため、不明な場合は発注前に事務局に</w:t>
                  </w:r>
                  <w:r>
                    <w:rPr>
                      <w:rFonts w:ascii="ＭＳ ゴシック" w:eastAsia="ＭＳ ゴシック" w:hAnsi="ＭＳ ゴシック" w:cs="ＭＳ 明朝" w:hint="eastAsia"/>
                      <w:color w:val="0033CC"/>
                      <w:sz w:val="22"/>
                      <w:szCs w:val="22"/>
                      <w:u w:val="single"/>
                    </w:rPr>
                    <w:t>お</w:t>
                  </w:r>
                  <w:r w:rsidR="00AF5C9C" w:rsidRPr="00FC7AED">
                    <w:rPr>
                      <w:rFonts w:ascii="ＭＳ ゴシック" w:eastAsia="ＭＳ ゴシック" w:hAnsi="ＭＳ ゴシック" w:cs="ＭＳ 明朝" w:hint="eastAsia"/>
                      <w:color w:val="0033CC"/>
                      <w:sz w:val="22"/>
                      <w:szCs w:val="22"/>
                      <w:u w:val="single"/>
                    </w:rPr>
                    <w:t>問い合わせ下さい。</w:t>
                  </w:r>
                </w:p>
                <w:p w:rsidR="00AF5C9C" w:rsidRPr="00AF5C9C" w:rsidRDefault="00AF5C9C" w:rsidP="009C462A">
                  <w:pPr>
                    <w:rPr>
                      <w:ins w:id="11" w:author=" " w:date="2014-05-14T19:32:00Z"/>
                      <w:rFonts w:eastAsia="ＭＳ ゴシック"/>
                      <w:sz w:val="20"/>
                      <w:szCs w:val="20"/>
                      <w:highlight w:val="yellow"/>
                    </w:rPr>
                  </w:pPr>
                </w:p>
                <w:p w:rsidR="00AF5C9C" w:rsidRDefault="00AF5C9C" w:rsidP="009C462A">
                  <w:pPr>
                    <w:ind w:left="282" w:hangingChars="117" w:hanging="282"/>
                    <w:rPr>
                      <w:ins w:id="12" w:author=" " w:date="2014-05-14T19:32:00Z"/>
                      <w:rFonts w:ascii="ＭＳ ゴシック" w:eastAsia="ＭＳ ゴシック" w:hAnsi="ＭＳ ゴシック" w:cs="ＭＳ 明朝"/>
                      <w:b/>
                      <w:color w:val="FF0000"/>
                      <w:kern w:val="0"/>
                      <w:sz w:val="24"/>
                    </w:rPr>
                  </w:pPr>
                  <w:ins w:id="13" w:author=" " w:date="2014-05-14T19:32:00Z">
                    <w:r w:rsidRPr="0082596D">
                      <w:rPr>
                        <w:rFonts w:ascii="ＭＳ ゴシック" w:eastAsia="ＭＳ ゴシック" w:hAnsi="ＭＳ ゴシック" w:cs="ＭＳ 明朝" w:hint="eastAsia"/>
                        <w:b/>
                        <w:color w:val="FF0000"/>
                        <w:kern w:val="0"/>
                        <w:sz w:val="24"/>
                        <w:highlight w:val="yellow"/>
                      </w:rPr>
                      <w:t>※事前着手のための承認申請書の提出を検討される場合は、</w:t>
                    </w:r>
                    <w:r>
                      <w:rPr>
                        <w:rFonts w:ascii="ＭＳ ゴシック" w:eastAsia="ＭＳ ゴシック" w:hAnsi="ＭＳ ゴシック" w:cs="ＭＳ 明朝" w:hint="eastAsia"/>
                        <w:b/>
                        <w:color w:val="FF0000"/>
                        <w:kern w:val="0"/>
                        <w:sz w:val="24"/>
                        <w:highlight w:val="yellow"/>
                      </w:rPr>
                      <w:t>確認事項がありますので、</w:t>
                    </w:r>
                    <w:r w:rsidRPr="0082596D">
                      <w:rPr>
                        <w:rFonts w:ascii="ＭＳ ゴシック" w:eastAsia="ＭＳ ゴシック" w:hAnsi="ＭＳ ゴシック" w:cs="ＭＳ 明朝" w:hint="eastAsia"/>
                        <w:b/>
                        <w:color w:val="FF0000"/>
                        <w:kern w:val="0"/>
                        <w:sz w:val="24"/>
                        <w:highlight w:val="yellow"/>
                      </w:rPr>
                      <w:t>あらかじめ事務局までご</w:t>
                    </w:r>
                    <w:r>
                      <w:rPr>
                        <w:rFonts w:ascii="ＭＳ ゴシック" w:eastAsia="ＭＳ ゴシック" w:hAnsi="ＭＳ ゴシック" w:cs="ＭＳ 明朝" w:hint="eastAsia"/>
                        <w:b/>
                        <w:color w:val="FF0000"/>
                        <w:kern w:val="0"/>
                        <w:sz w:val="24"/>
                        <w:highlight w:val="yellow"/>
                      </w:rPr>
                      <w:t>連絡</w:t>
                    </w:r>
                    <w:r w:rsidRPr="0082596D">
                      <w:rPr>
                        <w:rFonts w:ascii="ＭＳ ゴシック" w:eastAsia="ＭＳ ゴシック" w:hAnsi="ＭＳ ゴシック" w:cs="ＭＳ 明朝" w:hint="eastAsia"/>
                        <w:b/>
                        <w:color w:val="FF0000"/>
                        <w:kern w:val="0"/>
                        <w:sz w:val="24"/>
                        <w:highlight w:val="yellow"/>
                      </w:rPr>
                      <w:t>ください。</w:t>
                    </w:r>
                  </w:ins>
                </w:p>
                <w:p w:rsidR="00AF5C9C" w:rsidRDefault="00AF5C9C" w:rsidP="009C462A">
                  <w:pPr>
                    <w:ind w:left="282" w:hangingChars="117" w:hanging="282"/>
                    <w:rPr>
                      <w:rFonts w:ascii="ＭＳ ゴシック" w:eastAsia="ＭＳ ゴシック" w:hAnsi="ＭＳ ゴシック" w:cs="ＭＳ 明朝" w:hint="eastAsia"/>
                      <w:b/>
                      <w:color w:val="FF0000"/>
                      <w:kern w:val="0"/>
                      <w:sz w:val="24"/>
                      <w:highlight w:val="yellow"/>
                    </w:rPr>
                  </w:pPr>
                </w:p>
                <w:p w:rsidR="00AF5C9C" w:rsidRPr="008D6981" w:rsidRDefault="00AF5C9C" w:rsidP="009C462A">
                  <w:pPr>
                    <w:ind w:left="282" w:hangingChars="117" w:hanging="282"/>
                    <w:rPr>
                      <w:ins w:id="14" w:author=" " w:date="2014-05-14T19:32:00Z"/>
                      <w:rFonts w:ascii="ＭＳ ゴシック" w:eastAsia="ＭＳ ゴシック" w:hAnsi="ＭＳ ゴシック" w:cs="ＭＳ 明朝"/>
                      <w:b/>
                      <w:color w:val="FF0000"/>
                      <w:kern w:val="0"/>
                      <w:sz w:val="24"/>
                    </w:rPr>
                  </w:pPr>
                  <w:ins w:id="15" w:author=" " w:date="2014-05-14T19:32:00Z">
                    <w:r>
                      <w:rPr>
                        <w:rFonts w:ascii="ＭＳ ゴシック" w:eastAsia="ＭＳ ゴシック" w:hAnsi="ＭＳ ゴシック" w:cs="ＭＳ 明朝" w:hint="eastAsia"/>
                        <w:b/>
                        <w:color w:val="FF0000"/>
                        <w:kern w:val="0"/>
                        <w:sz w:val="24"/>
                        <w:highlight w:val="yellow"/>
                      </w:rPr>
                      <w:t>※事前着手の理由が不十分と判断される場合は、申請の取下げをお願いすることになります。</w:t>
                    </w:r>
                  </w:ins>
                </w:p>
                <w:p w:rsidR="00AF5C9C" w:rsidRPr="009C462A" w:rsidRDefault="00AF5C9C"/>
              </w:txbxContent>
            </v:textbox>
          </v:shape>
        </w:pict>
      </w:r>
    </w:p>
    <w:p w:rsidR="001F664B" w:rsidRPr="00577B58" w:rsidRDefault="001F664B" w:rsidP="009C462A">
      <w:pPr>
        <w:pStyle w:val="1"/>
        <w:spacing w:line="0" w:lineRule="atLeast"/>
        <w:jc w:val="center"/>
        <w:rPr>
          <w:rFonts w:ascii="ＭＳ ゴシック" w:hAnsi="ＭＳ ゴシック"/>
          <w:sz w:val="2"/>
          <w:szCs w:val="2"/>
          <w:lang w:val="de-DE"/>
        </w:rPr>
      </w:pPr>
    </w:p>
    <w:sectPr w:rsidR="001F664B" w:rsidRPr="00577B58" w:rsidSect="00577B58">
      <w:headerReference w:type="default" r:id="rId8"/>
      <w:footerReference w:type="even" r:id="rId9"/>
      <w:footerReference w:type="default" r:id="rId10"/>
      <w:headerReference w:type="first" r:id="rId11"/>
      <w:pgSz w:w="11906" w:h="16838" w:code="9"/>
      <w:pgMar w:top="1134" w:right="1276" w:bottom="737" w:left="1418" w:header="568" w:footer="427" w:gutter="0"/>
      <w:pgNumType w:start="1"/>
      <w:cols w:space="425"/>
      <w:docGrid w:type="linesAndChars" w:linePitch="33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A7F128" w15:done="0"/>
  <w15:commentEx w15:paraId="61DB65D1" w15:done="0"/>
  <w15:commentEx w15:paraId="38DDFE69" w15:done="0"/>
  <w15:commentEx w15:paraId="3775C2CF" w15:done="0"/>
  <w15:commentEx w15:paraId="3BBF4FAC" w15:done="0"/>
  <w15:commentEx w15:paraId="1AB92B1F" w15:done="0"/>
  <w15:commentEx w15:paraId="35605679" w15:done="0"/>
  <w15:commentEx w15:paraId="4BE2236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5C9C" w:rsidRDefault="00AF5C9C">
      <w:r>
        <w:separator/>
      </w:r>
    </w:p>
  </w:endnote>
  <w:endnote w:type="continuationSeparator" w:id="0">
    <w:p w:rsidR="00AF5C9C" w:rsidRDefault="00AF5C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C9C" w:rsidRDefault="00AF5C9C" w:rsidP="001E766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AF5C9C" w:rsidRDefault="00AF5C9C" w:rsidP="001E7666">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C9C" w:rsidRPr="00577B58" w:rsidRDefault="00AF5C9C" w:rsidP="001E7666">
    <w:pPr>
      <w:pStyle w:val="a7"/>
      <w:framePr w:wrap="around" w:vAnchor="text" w:hAnchor="margin" w:xAlign="center" w:y="1"/>
      <w:rPr>
        <w:rStyle w:val="a9"/>
        <w:rFonts w:ascii="Arial Unicode MS" w:eastAsia="Arial Unicode MS" w:hAnsi="Arial Unicode MS" w:cs="Arial Unicode MS"/>
      </w:rPr>
    </w:pPr>
    <w:r w:rsidRPr="00577B58">
      <w:rPr>
        <w:rStyle w:val="a9"/>
        <w:rFonts w:ascii="Arial Unicode MS" w:eastAsia="Arial Unicode MS" w:hAnsi="Arial Unicode MS" w:cs="Arial Unicode MS"/>
      </w:rPr>
      <w:fldChar w:fldCharType="begin"/>
    </w:r>
    <w:r w:rsidRPr="00577B58">
      <w:rPr>
        <w:rStyle w:val="a9"/>
        <w:rFonts w:ascii="Arial Unicode MS" w:eastAsia="Arial Unicode MS" w:hAnsi="Arial Unicode MS" w:cs="Arial Unicode MS"/>
      </w:rPr>
      <w:instrText xml:space="preserve">PAGE  </w:instrText>
    </w:r>
    <w:r w:rsidRPr="00577B58">
      <w:rPr>
        <w:rStyle w:val="a9"/>
        <w:rFonts w:ascii="Arial Unicode MS" w:eastAsia="Arial Unicode MS" w:hAnsi="Arial Unicode MS" w:cs="Arial Unicode MS"/>
      </w:rPr>
      <w:fldChar w:fldCharType="separate"/>
    </w:r>
    <w:r w:rsidR="00FC7AED">
      <w:rPr>
        <w:rStyle w:val="a9"/>
        <w:rFonts w:ascii="Arial Unicode MS" w:eastAsia="Arial Unicode MS" w:hAnsi="Arial Unicode MS" w:cs="Arial Unicode MS"/>
        <w:noProof/>
      </w:rPr>
      <w:t>3</w:t>
    </w:r>
    <w:r w:rsidRPr="00577B58">
      <w:rPr>
        <w:rStyle w:val="a9"/>
        <w:rFonts w:ascii="Arial Unicode MS" w:eastAsia="Arial Unicode MS" w:hAnsi="Arial Unicode MS" w:cs="Arial Unicode MS"/>
      </w:rPr>
      <w:fldChar w:fldCharType="end"/>
    </w:r>
  </w:p>
  <w:p w:rsidR="00AF5C9C" w:rsidRDefault="00AF5C9C" w:rsidP="00723FB4">
    <w:pPr>
      <w:pStyle w:val="a7"/>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5C9C" w:rsidRDefault="00AF5C9C">
      <w:r>
        <w:separator/>
      </w:r>
    </w:p>
  </w:footnote>
  <w:footnote w:type="continuationSeparator" w:id="0">
    <w:p w:rsidR="00AF5C9C" w:rsidRDefault="00AF5C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C9C" w:rsidRDefault="00AF5C9C">
    <w:pPr>
      <w:pStyle w:val="aa"/>
    </w:pPr>
  </w:p>
  <w:p w:rsidR="00AF5C9C" w:rsidRDefault="00AF5C9C" w:rsidP="004F4CDC">
    <w:pPr>
      <w:pStyle w:val="aa"/>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C9C" w:rsidRDefault="00AF5C9C" w:rsidP="009B3608">
    <w:pPr>
      <w:pStyle w:val="aa"/>
      <w:wordWrap w:val="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D2D3A"/>
    <w:multiLevelType w:val="hybridMultilevel"/>
    <w:tmpl w:val="89DC2D48"/>
    <w:lvl w:ilvl="0" w:tplc="FC68C61A">
      <w:start w:val="1"/>
      <w:numFmt w:val="decimalEnclosedCircle"/>
      <w:lvlText w:val="%1"/>
      <w:lvlJc w:val="left"/>
      <w:pPr>
        <w:ind w:left="856" w:hanging="360"/>
      </w:pPr>
      <w:rPr>
        <w:rFonts w:cs="Times New Roman" w:hint="default"/>
      </w:rPr>
    </w:lvl>
    <w:lvl w:ilvl="1" w:tplc="04090017" w:tentative="1">
      <w:start w:val="1"/>
      <w:numFmt w:val="aiueoFullWidth"/>
      <w:lvlText w:val="(%2)"/>
      <w:lvlJc w:val="left"/>
      <w:pPr>
        <w:ind w:left="1336" w:hanging="420"/>
      </w:pPr>
      <w:rPr>
        <w:rFonts w:cs="Times New Roman"/>
      </w:rPr>
    </w:lvl>
    <w:lvl w:ilvl="2" w:tplc="04090011" w:tentative="1">
      <w:start w:val="1"/>
      <w:numFmt w:val="decimalEnclosedCircle"/>
      <w:lvlText w:val="%3"/>
      <w:lvlJc w:val="left"/>
      <w:pPr>
        <w:ind w:left="1756" w:hanging="420"/>
      </w:pPr>
      <w:rPr>
        <w:rFonts w:cs="Times New Roman"/>
      </w:rPr>
    </w:lvl>
    <w:lvl w:ilvl="3" w:tplc="0409000F" w:tentative="1">
      <w:start w:val="1"/>
      <w:numFmt w:val="decimal"/>
      <w:lvlText w:val="%4."/>
      <w:lvlJc w:val="left"/>
      <w:pPr>
        <w:ind w:left="2176" w:hanging="420"/>
      </w:pPr>
      <w:rPr>
        <w:rFonts w:cs="Times New Roman"/>
      </w:rPr>
    </w:lvl>
    <w:lvl w:ilvl="4" w:tplc="04090017" w:tentative="1">
      <w:start w:val="1"/>
      <w:numFmt w:val="aiueoFullWidth"/>
      <w:lvlText w:val="(%5)"/>
      <w:lvlJc w:val="left"/>
      <w:pPr>
        <w:ind w:left="2596" w:hanging="420"/>
      </w:pPr>
      <w:rPr>
        <w:rFonts w:cs="Times New Roman"/>
      </w:rPr>
    </w:lvl>
    <w:lvl w:ilvl="5" w:tplc="04090011" w:tentative="1">
      <w:start w:val="1"/>
      <w:numFmt w:val="decimalEnclosedCircle"/>
      <w:lvlText w:val="%6"/>
      <w:lvlJc w:val="left"/>
      <w:pPr>
        <w:ind w:left="3016" w:hanging="420"/>
      </w:pPr>
      <w:rPr>
        <w:rFonts w:cs="Times New Roman"/>
      </w:rPr>
    </w:lvl>
    <w:lvl w:ilvl="6" w:tplc="0409000F" w:tentative="1">
      <w:start w:val="1"/>
      <w:numFmt w:val="decimal"/>
      <w:lvlText w:val="%7."/>
      <w:lvlJc w:val="left"/>
      <w:pPr>
        <w:ind w:left="3436" w:hanging="420"/>
      </w:pPr>
      <w:rPr>
        <w:rFonts w:cs="Times New Roman"/>
      </w:rPr>
    </w:lvl>
    <w:lvl w:ilvl="7" w:tplc="04090017" w:tentative="1">
      <w:start w:val="1"/>
      <w:numFmt w:val="aiueoFullWidth"/>
      <w:lvlText w:val="(%8)"/>
      <w:lvlJc w:val="left"/>
      <w:pPr>
        <w:ind w:left="3856" w:hanging="420"/>
      </w:pPr>
      <w:rPr>
        <w:rFonts w:cs="Times New Roman"/>
      </w:rPr>
    </w:lvl>
    <w:lvl w:ilvl="8" w:tplc="04090011" w:tentative="1">
      <w:start w:val="1"/>
      <w:numFmt w:val="decimalEnclosedCircle"/>
      <w:lvlText w:val="%9"/>
      <w:lvlJc w:val="left"/>
      <w:pPr>
        <w:ind w:left="4276" w:hanging="420"/>
      </w:pPr>
      <w:rPr>
        <w:rFonts w:cs="Times New Roman"/>
      </w:rPr>
    </w:lvl>
  </w:abstractNum>
  <w:abstractNum w:abstractNumId="1">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0D925BAB"/>
    <w:multiLevelType w:val="hybridMultilevel"/>
    <w:tmpl w:val="A29A7314"/>
    <w:lvl w:ilvl="0" w:tplc="C2BA07DA">
      <w:start w:val="4"/>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nsid w:val="13107873"/>
    <w:multiLevelType w:val="hybridMultilevel"/>
    <w:tmpl w:val="83222EAA"/>
    <w:lvl w:ilvl="0" w:tplc="071CFAE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nsid w:val="1530002C"/>
    <w:multiLevelType w:val="hybridMultilevel"/>
    <w:tmpl w:val="7614653A"/>
    <w:lvl w:ilvl="0" w:tplc="7C4E551A">
      <w:start w:val="2"/>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nsid w:val="164F03DA"/>
    <w:multiLevelType w:val="hybridMultilevel"/>
    <w:tmpl w:val="8EC48440"/>
    <w:lvl w:ilvl="0" w:tplc="546ABFAA">
      <w:start w:val="1"/>
      <w:numFmt w:val="decimalEnclosedCircle"/>
      <w:lvlText w:val="%1"/>
      <w:lvlJc w:val="left"/>
      <w:pPr>
        <w:ind w:left="927" w:hanging="36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6">
    <w:nsid w:val="17FF4E91"/>
    <w:multiLevelType w:val="hybridMultilevel"/>
    <w:tmpl w:val="CD085CDA"/>
    <w:lvl w:ilvl="0" w:tplc="B87E6832">
      <w:start w:val="2"/>
      <w:numFmt w:val="decimalEnclosedCircle"/>
      <w:lvlText w:val="%1"/>
      <w:lvlJc w:val="left"/>
      <w:pPr>
        <w:tabs>
          <w:tab w:val="num" w:pos="780"/>
        </w:tabs>
        <w:ind w:left="780" w:hanging="360"/>
      </w:pPr>
      <w:rPr>
        <w:rFonts w:cs="Times New Roman" w:hint="default"/>
      </w:rPr>
    </w:lvl>
    <w:lvl w:ilvl="1" w:tplc="04090017">
      <w:start w:val="1"/>
      <w:numFmt w:val="aiueoFullWidth"/>
      <w:lvlText w:val="(%2)"/>
      <w:lvlJc w:val="left"/>
      <w:pPr>
        <w:tabs>
          <w:tab w:val="num" w:pos="1260"/>
        </w:tabs>
        <w:ind w:left="1260" w:hanging="420"/>
      </w:pPr>
      <w:rPr>
        <w:rFonts w:cs="Times New Roman"/>
      </w:rPr>
    </w:lvl>
    <w:lvl w:ilvl="2" w:tplc="A6082594">
      <w:start w:val="1"/>
      <w:numFmt w:val="aiueoFullWidth"/>
      <w:lvlText w:val="%3．"/>
      <w:lvlJc w:val="left"/>
      <w:pPr>
        <w:tabs>
          <w:tab w:val="num" w:pos="1980"/>
        </w:tabs>
        <w:ind w:left="1980" w:hanging="720"/>
      </w:pPr>
      <w:rPr>
        <w:rFonts w:cs="Times New Roman" w:hint="default"/>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nsid w:val="1B222DFE"/>
    <w:multiLevelType w:val="hybridMultilevel"/>
    <w:tmpl w:val="51245304"/>
    <w:lvl w:ilvl="0" w:tplc="4814BC60">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8">
    <w:nsid w:val="1B6E7462"/>
    <w:multiLevelType w:val="hybridMultilevel"/>
    <w:tmpl w:val="0AE08AF8"/>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9">
    <w:nsid w:val="1C38380E"/>
    <w:multiLevelType w:val="hybridMultilevel"/>
    <w:tmpl w:val="629ED3DC"/>
    <w:lvl w:ilvl="0" w:tplc="CA0A943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nsid w:val="1E777624"/>
    <w:multiLevelType w:val="hybridMultilevel"/>
    <w:tmpl w:val="DB12D334"/>
    <w:lvl w:ilvl="0" w:tplc="5C56B204">
      <w:start w:val="2"/>
      <w:numFmt w:val="bullet"/>
      <w:lvlText w:val=""/>
      <w:lvlJc w:val="left"/>
      <w:pPr>
        <w:ind w:left="598" w:hanging="360"/>
      </w:pPr>
      <w:rPr>
        <w:rFonts w:ascii="Wingdings" w:eastAsia="ＭＳ ゴシック" w:hAnsi="Wingdings" w:hint="default"/>
      </w:rPr>
    </w:lvl>
    <w:lvl w:ilvl="1" w:tplc="0409000B" w:tentative="1">
      <w:start w:val="1"/>
      <w:numFmt w:val="bullet"/>
      <w:lvlText w:val=""/>
      <w:lvlJc w:val="left"/>
      <w:pPr>
        <w:ind w:left="1078" w:hanging="420"/>
      </w:pPr>
      <w:rPr>
        <w:rFonts w:ascii="Wingdings" w:hAnsi="Wingdings" w:hint="default"/>
      </w:rPr>
    </w:lvl>
    <w:lvl w:ilvl="2" w:tplc="0409000D" w:tentative="1">
      <w:start w:val="1"/>
      <w:numFmt w:val="bullet"/>
      <w:lvlText w:val=""/>
      <w:lvlJc w:val="left"/>
      <w:pPr>
        <w:ind w:left="1498" w:hanging="420"/>
      </w:pPr>
      <w:rPr>
        <w:rFonts w:ascii="Wingdings" w:hAnsi="Wingdings" w:hint="default"/>
      </w:rPr>
    </w:lvl>
    <w:lvl w:ilvl="3" w:tplc="04090001" w:tentative="1">
      <w:start w:val="1"/>
      <w:numFmt w:val="bullet"/>
      <w:lvlText w:val=""/>
      <w:lvlJc w:val="left"/>
      <w:pPr>
        <w:ind w:left="1918" w:hanging="420"/>
      </w:pPr>
      <w:rPr>
        <w:rFonts w:ascii="Wingdings" w:hAnsi="Wingdings" w:hint="default"/>
      </w:rPr>
    </w:lvl>
    <w:lvl w:ilvl="4" w:tplc="0409000B" w:tentative="1">
      <w:start w:val="1"/>
      <w:numFmt w:val="bullet"/>
      <w:lvlText w:val=""/>
      <w:lvlJc w:val="left"/>
      <w:pPr>
        <w:ind w:left="2338" w:hanging="420"/>
      </w:pPr>
      <w:rPr>
        <w:rFonts w:ascii="Wingdings" w:hAnsi="Wingdings" w:hint="default"/>
      </w:rPr>
    </w:lvl>
    <w:lvl w:ilvl="5" w:tplc="0409000D" w:tentative="1">
      <w:start w:val="1"/>
      <w:numFmt w:val="bullet"/>
      <w:lvlText w:val=""/>
      <w:lvlJc w:val="left"/>
      <w:pPr>
        <w:ind w:left="2758" w:hanging="420"/>
      </w:pPr>
      <w:rPr>
        <w:rFonts w:ascii="Wingdings" w:hAnsi="Wingdings" w:hint="default"/>
      </w:rPr>
    </w:lvl>
    <w:lvl w:ilvl="6" w:tplc="04090001" w:tentative="1">
      <w:start w:val="1"/>
      <w:numFmt w:val="bullet"/>
      <w:lvlText w:val=""/>
      <w:lvlJc w:val="left"/>
      <w:pPr>
        <w:ind w:left="3178" w:hanging="420"/>
      </w:pPr>
      <w:rPr>
        <w:rFonts w:ascii="Wingdings" w:hAnsi="Wingdings" w:hint="default"/>
      </w:rPr>
    </w:lvl>
    <w:lvl w:ilvl="7" w:tplc="0409000B" w:tentative="1">
      <w:start w:val="1"/>
      <w:numFmt w:val="bullet"/>
      <w:lvlText w:val=""/>
      <w:lvlJc w:val="left"/>
      <w:pPr>
        <w:ind w:left="3598" w:hanging="420"/>
      </w:pPr>
      <w:rPr>
        <w:rFonts w:ascii="Wingdings" w:hAnsi="Wingdings" w:hint="default"/>
      </w:rPr>
    </w:lvl>
    <w:lvl w:ilvl="8" w:tplc="0409000D" w:tentative="1">
      <w:start w:val="1"/>
      <w:numFmt w:val="bullet"/>
      <w:lvlText w:val=""/>
      <w:lvlJc w:val="left"/>
      <w:pPr>
        <w:ind w:left="4018" w:hanging="420"/>
      </w:pPr>
      <w:rPr>
        <w:rFonts w:ascii="Wingdings" w:hAnsi="Wingdings" w:hint="default"/>
      </w:rPr>
    </w:lvl>
  </w:abstractNum>
  <w:abstractNum w:abstractNumId="11">
    <w:nsid w:val="1E850D71"/>
    <w:multiLevelType w:val="hybridMultilevel"/>
    <w:tmpl w:val="026647D0"/>
    <w:lvl w:ilvl="0" w:tplc="923EDEB2">
      <w:start w:val="6"/>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2">
    <w:nsid w:val="218076EC"/>
    <w:multiLevelType w:val="hybridMultilevel"/>
    <w:tmpl w:val="2626C8FA"/>
    <w:lvl w:ilvl="0" w:tplc="299A3F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nsid w:val="21DE7912"/>
    <w:multiLevelType w:val="hybridMultilevel"/>
    <w:tmpl w:val="935EE200"/>
    <w:lvl w:ilvl="0" w:tplc="C6BE25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nsid w:val="27D37566"/>
    <w:multiLevelType w:val="hybridMultilevel"/>
    <w:tmpl w:val="1026DF16"/>
    <w:lvl w:ilvl="0" w:tplc="411299D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nsid w:val="283955B9"/>
    <w:multiLevelType w:val="hybridMultilevel"/>
    <w:tmpl w:val="994A1240"/>
    <w:lvl w:ilvl="0" w:tplc="1B68C406">
      <w:start w:val="1"/>
      <w:numFmt w:val="decimalEnclosedCircle"/>
      <w:lvlText w:val="%1"/>
      <w:lvlJc w:val="left"/>
      <w:pPr>
        <w:ind w:left="925" w:hanging="360"/>
      </w:pPr>
      <w:rPr>
        <w:rFonts w:cs="Times New Roman" w:hint="eastAsia"/>
      </w:rPr>
    </w:lvl>
    <w:lvl w:ilvl="1" w:tplc="04090017" w:tentative="1">
      <w:start w:val="1"/>
      <w:numFmt w:val="aiueoFullWidth"/>
      <w:lvlText w:val="(%2)"/>
      <w:lvlJc w:val="left"/>
      <w:pPr>
        <w:ind w:left="1405" w:hanging="420"/>
      </w:pPr>
      <w:rPr>
        <w:rFonts w:cs="Times New Roman"/>
      </w:rPr>
    </w:lvl>
    <w:lvl w:ilvl="2" w:tplc="04090011" w:tentative="1">
      <w:start w:val="1"/>
      <w:numFmt w:val="decimalEnclosedCircle"/>
      <w:lvlText w:val="%3"/>
      <w:lvlJc w:val="left"/>
      <w:pPr>
        <w:ind w:left="1825" w:hanging="420"/>
      </w:pPr>
      <w:rPr>
        <w:rFonts w:cs="Times New Roman"/>
      </w:rPr>
    </w:lvl>
    <w:lvl w:ilvl="3" w:tplc="0409000F" w:tentative="1">
      <w:start w:val="1"/>
      <w:numFmt w:val="decimal"/>
      <w:lvlText w:val="%4."/>
      <w:lvlJc w:val="left"/>
      <w:pPr>
        <w:ind w:left="2245" w:hanging="420"/>
      </w:pPr>
      <w:rPr>
        <w:rFonts w:cs="Times New Roman"/>
      </w:rPr>
    </w:lvl>
    <w:lvl w:ilvl="4" w:tplc="04090017" w:tentative="1">
      <w:start w:val="1"/>
      <w:numFmt w:val="aiueoFullWidth"/>
      <w:lvlText w:val="(%5)"/>
      <w:lvlJc w:val="left"/>
      <w:pPr>
        <w:ind w:left="2665" w:hanging="420"/>
      </w:pPr>
      <w:rPr>
        <w:rFonts w:cs="Times New Roman"/>
      </w:rPr>
    </w:lvl>
    <w:lvl w:ilvl="5" w:tplc="04090011" w:tentative="1">
      <w:start w:val="1"/>
      <w:numFmt w:val="decimalEnclosedCircle"/>
      <w:lvlText w:val="%6"/>
      <w:lvlJc w:val="left"/>
      <w:pPr>
        <w:ind w:left="3085" w:hanging="420"/>
      </w:pPr>
      <w:rPr>
        <w:rFonts w:cs="Times New Roman"/>
      </w:rPr>
    </w:lvl>
    <w:lvl w:ilvl="6" w:tplc="0409000F" w:tentative="1">
      <w:start w:val="1"/>
      <w:numFmt w:val="decimal"/>
      <w:lvlText w:val="%7."/>
      <w:lvlJc w:val="left"/>
      <w:pPr>
        <w:ind w:left="3505" w:hanging="420"/>
      </w:pPr>
      <w:rPr>
        <w:rFonts w:cs="Times New Roman"/>
      </w:rPr>
    </w:lvl>
    <w:lvl w:ilvl="7" w:tplc="04090017" w:tentative="1">
      <w:start w:val="1"/>
      <w:numFmt w:val="aiueoFullWidth"/>
      <w:lvlText w:val="(%8)"/>
      <w:lvlJc w:val="left"/>
      <w:pPr>
        <w:ind w:left="3925" w:hanging="420"/>
      </w:pPr>
      <w:rPr>
        <w:rFonts w:cs="Times New Roman"/>
      </w:rPr>
    </w:lvl>
    <w:lvl w:ilvl="8" w:tplc="04090011" w:tentative="1">
      <w:start w:val="1"/>
      <w:numFmt w:val="decimalEnclosedCircle"/>
      <w:lvlText w:val="%9"/>
      <w:lvlJc w:val="left"/>
      <w:pPr>
        <w:ind w:left="4345" w:hanging="420"/>
      </w:pPr>
      <w:rPr>
        <w:rFonts w:cs="Times New Roman"/>
      </w:rPr>
    </w:lvl>
  </w:abstractNum>
  <w:abstractNum w:abstractNumId="16">
    <w:nsid w:val="297C3F43"/>
    <w:multiLevelType w:val="hybridMultilevel"/>
    <w:tmpl w:val="FAD2F6B0"/>
    <w:lvl w:ilvl="0" w:tplc="7EB217D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nsid w:val="2C1A1E8E"/>
    <w:multiLevelType w:val="hybridMultilevel"/>
    <w:tmpl w:val="0D6421BC"/>
    <w:lvl w:ilvl="0" w:tplc="DE4E030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8">
    <w:nsid w:val="2C27019F"/>
    <w:multiLevelType w:val="hybridMultilevel"/>
    <w:tmpl w:val="3A066BB6"/>
    <w:lvl w:ilvl="0" w:tplc="F9C0049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9">
    <w:nsid w:val="30642822"/>
    <w:multiLevelType w:val="hybridMultilevel"/>
    <w:tmpl w:val="C11271EA"/>
    <w:lvl w:ilvl="0" w:tplc="591035B4">
      <w:start w:val="1"/>
      <w:numFmt w:val="decimalEnclosedCircle"/>
      <w:lvlText w:val="%1"/>
      <w:lvlJc w:val="left"/>
      <w:pPr>
        <w:ind w:left="1040" w:hanging="360"/>
      </w:pPr>
      <w:rPr>
        <w:rFonts w:cs="Times New Roman" w:hint="default"/>
      </w:rPr>
    </w:lvl>
    <w:lvl w:ilvl="1" w:tplc="04090017" w:tentative="1">
      <w:start w:val="1"/>
      <w:numFmt w:val="aiueoFullWidth"/>
      <w:lvlText w:val="(%2)"/>
      <w:lvlJc w:val="left"/>
      <w:pPr>
        <w:ind w:left="1520" w:hanging="420"/>
      </w:pPr>
      <w:rPr>
        <w:rFonts w:cs="Times New Roman"/>
      </w:rPr>
    </w:lvl>
    <w:lvl w:ilvl="2" w:tplc="04090011" w:tentative="1">
      <w:start w:val="1"/>
      <w:numFmt w:val="decimalEnclosedCircle"/>
      <w:lvlText w:val="%3"/>
      <w:lvlJc w:val="left"/>
      <w:pPr>
        <w:ind w:left="1940" w:hanging="420"/>
      </w:pPr>
      <w:rPr>
        <w:rFonts w:cs="Times New Roman"/>
      </w:rPr>
    </w:lvl>
    <w:lvl w:ilvl="3" w:tplc="0409000F" w:tentative="1">
      <w:start w:val="1"/>
      <w:numFmt w:val="decimal"/>
      <w:lvlText w:val="%4."/>
      <w:lvlJc w:val="left"/>
      <w:pPr>
        <w:ind w:left="2360" w:hanging="420"/>
      </w:pPr>
      <w:rPr>
        <w:rFonts w:cs="Times New Roman"/>
      </w:rPr>
    </w:lvl>
    <w:lvl w:ilvl="4" w:tplc="04090017" w:tentative="1">
      <w:start w:val="1"/>
      <w:numFmt w:val="aiueoFullWidth"/>
      <w:lvlText w:val="(%5)"/>
      <w:lvlJc w:val="left"/>
      <w:pPr>
        <w:ind w:left="2780" w:hanging="420"/>
      </w:pPr>
      <w:rPr>
        <w:rFonts w:cs="Times New Roman"/>
      </w:rPr>
    </w:lvl>
    <w:lvl w:ilvl="5" w:tplc="04090011" w:tentative="1">
      <w:start w:val="1"/>
      <w:numFmt w:val="decimalEnclosedCircle"/>
      <w:lvlText w:val="%6"/>
      <w:lvlJc w:val="left"/>
      <w:pPr>
        <w:ind w:left="3200" w:hanging="420"/>
      </w:pPr>
      <w:rPr>
        <w:rFonts w:cs="Times New Roman"/>
      </w:rPr>
    </w:lvl>
    <w:lvl w:ilvl="6" w:tplc="0409000F" w:tentative="1">
      <w:start w:val="1"/>
      <w:numFmt w:val="decimal"/>
      <w:lvlText w:val="%7."/>
      <w:lvlJc w:val="left"/>
      <w:pPr>
        <w:ind w:left="3620" w:hanging="420"/>
      </w:pPr>
      <w:rPr>
        <w:rFonts w:cs="Times New Roman"/>
      </w:rPr>
    </w:lvl>
    <w:lvl w:ilvl="7" w:tplc="04090017" w:tentative="1">
      <w:start w:val="1"/>
      <w:numFmt w:val="aiueoFullWidth"/>
      <w:lvlText w:val="(%8)"/>
      <w:lvlJc w:val="left"/>
      <w:pPr>
        <w:ind w:left="4040" w:hanging="420"/>
      </w:pPr>
      <w:rPr>
        <w:rFonts w:cs="Times New Roman"/>
      </w:rPr>
    </w:lvl>
    <w:lvl w:ilvl="8" w:tplc="04090011" w:tentative="1">
      <w:start w:val="1"/>
      <w:numFmt w:val="decimalEnclosedCircle"/>
      <w:lvlText w:val="%9"/>
      <w:lvlJc w:val="left"/>
      <w:pPr>
        <w:ind w:left="4460" w:hanging="420"/>
      </w:pPr>
      <w:rPr>
        <w:rFonts w:cs="Times New Roman"/>
      </w:rPr>
    </w:lvl>
  </w:abstractNum>
  <w:abstractNum w:abstractNumId="20">
    <w:nsid w:val="3A9236D8"/>
    <w:multiLevelType w:val="hybridMultilevel"/>
    <w:tmpl w:val="AB22D6AA"/>
    <w:lvl w:ilvl="0" w:tplc="D890CB3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
    <w:nsid w:val="3B2F36D1"/>
    <w:multiLevelType w:val="hybridMultilevel"/>
    <w:tmpl w:val="A5C61ABE"/>
    <w:lvl w:ilvl="0" w:tplc="E0F6BD6E">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3B5B5171"/>
    <w:multiLevelType w:val="hybridMultilevel"/>
    <w:tmpl w:val="D1E6E094"/>
    <w:lvl w:ilvl="0" w:tplc="487E63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nsid w:val="3D290723"/>
    <w:multiLevelType w:val="hybridMultilevel"/>
    <w:tmpl w:val="1F5C77C4"/>
    <w:lvl w:ilvl="0" w:tplc="9058FC2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24">
    <w:nsid w:val="41AB01A2"/>
    <w:multiLevelType w:val="hybridMultilevel"/>
    <w:tmpl w:val="3F54D960"/>
    <w:lvl w:ilvl="0" w:tplc="D2DCC0D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5">
    <w:nsid w:val="41FE71BE"/>
    <w:multiLevelType w:val="hybridMultilevel"/>
    <w:tmpl w:val="A91C1F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nsid w:val="444554CC"/>
    <w:multiLevelType w:val="hybridMultilevel"/>
    <w:tmpl w:val="218EC62C"/>
    <w:lvl w:ilvl="0" w:tplc="43742E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nsid w:val="449B3D5E"/>
    <w:multiLevelType w:val="hybridMultilevel"/>
    <w:tmpl w:val="A852BDE6"/>
    <w:lvl w:ilvl="0" w:tplc="04ACBE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452850D3"/>
    <w:multiLevelType w:val="hybridMultilevel"/>
    <w:tmpl w:val="FBF6AD3A"/>
    <w:lvl w:ilvl="0" w:tplc="17264D9A">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9">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0">
    <w:nsid w:val="46CD58DA"/>
    <w:multiLevelType w:val="hybridMultilevel"/>
    <w:tmpl w:val="9438D604"/>
    <w:lvl w:ilvl="0" w:tplc="633E976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1">
    <w:nsid w:val="49DC39A3"/>
    <w:multiLevelType w:val="hybridMultilevel"/>
    <w:tmpl w:val="70D62C38"/>
    <w:lvl w:ilvl="0" w:tplc="7EA86B0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nsid w:val="4E141890"/>
    <w:multiLevelType w:val="hybridMultilevel"/>
    <w:tmpl w:val="FC5637F8"/>
    <w:lvl w:ilvl="0" w:tplc="F964000A">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nsid w:val="4EEA2728"/>
    <w:multiLevelType w:val="hybridMultilevel"/>
    <w:tmpl w:val="85BA9244"/>
    <w:lvl w:ilvl="0" w:tplc="8C981370">
      <w:start w:val="1"/>
      <w:numFmt w:val="decimalEnclosedCircle"/>
      <w:lvlText w:val="%1"/>
      <w:lvlJc w:val="left"/>
      <w:pPr>
        <w:tabs>
          <w:tab w:val="num" w:pos="360"/>
        </w:tabs>
        <w:ind w:left="360" w:hanging="360"/>
      </w:pPr>
      <w:rPr>
        <w:rFonts w:cs="Times New Roman" w:hint="default"/>
      </w:rPr>
    </w:lvl>
    <w:lvl w:ilvl="1" w:tplc="B33EC618">
      <w:start w:val="1"/>
      <w:numFmt w:val="decimalFullWidth"/>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nsid w:val="4F500914"/>
    <w:multiLevelType w:val="hybridMultilevel"/>
    <w:tmpl w:val="31E6A206"/>
    <w:lvl w:ilvl="0" w:tplc="A610494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5">
    <w:nsid w:val="4F542042"/>
    <w:multiLevelType w:val="hybridMultilevel"/>
    <w:tmpl w:val="A99689FE"/>
    <w:lvl w:ilvl="0" w:tplc="57A0E812">
      <w:start w:val="1"/>
      <w:numFmt w:val="decimalEnclosedCircle"/>
      <w:lvlText w:val="%1"/>
      <w:lvlJc w:val="left"/>
      <w:pPr>
        <w:tabs>
          <w:tab w:val="num" w:pos="758"/>
        </w:tabs>
        <w:ind w:left="758" w:hanging="360"/>
      </w:pPr>
      <w:rPr>
        <w:rFonts w:cs="Times New Roman" w:hint="default"/>
      </w:rPr>
    </w:lvl>
    <w:lvl w:ilvl="1" w:tplc="04090017" w:tentative="1">
      <w:start w:val="1"/>
      <w:numFmt w:val="aiueoFullWidth"/>
      <w:lvlText w:val="(%2)"/>
      <w:lvlJc w:val="left"/>
      <w:pPr>
        <w:tabs>
          <w:tab w:val="num" w:pos="1238"/>
        </w:tabs>
        <w:ind w:left="1238" w:hanging="420"/>
      </w:pPr>
      <w:rPr>
        <w:rFonts w:cs="Times New Roman"/>
      </w:rPr>
    </w:lvl>
    <w:lvl w:ilvl="2" w:tplc="04090011" w:tentative="1">
      <w:start w:val="1"/>
      <w:numFmt w:val="decimalEnclosedCircle"/>
      <w:lvlText w:val="%3"/>
      <w:lvlJc w:val="left"/>
      <w:pPr>
        <w:tabs>
          <w:tab w:val="num" w:pos="1658"/>
        </w:tabs>
        <w:ind w:left="1658" w:hanging="420"/>
      </w:pPr>
      <w:rPr>
        <w:rFonts w:cs="Times New Roman"/>
      </w:rPr>
    </w:lvl>
    <w:lvl w:ilvl="3" w:tplc="0409000F" w:tentative="1">
      <w:start w:val="1"/>
      <w:numFmt w:val="decimal"/>
      <w:lvlText w:val="%4."/>
      <w:lvlJc w:val="left"/>
      <w:pPr>
        <w:tabs>
          <w:tab w:val="num" w:pos="2078"/>
        </w:tabs>
        <w:ind w:left="2078" w:hanging="420"/>
      </w:pPr>
      <w:rPr>
        <w:rFonts w:cs="Times New Roman"/>
      </w:rPr>
    </w:lvl>
    <w:lvl w:ilvl="4" w:tplc="04090017" w:tentative="1">
      <w:start w:val="1"/>
      <w:numFmt w:val="aiueoFullWidth"/>
      <w:lvlText w:val="(%5)"/>
      <w:lvlJc w:val="left"/>
      <w:pPr>
        <w:tabs>
          <w:tab w:val="num" w:pos="2498"/>
        </w:tabs>
        <w:ind w:left="2498" w:hanging="420"/>
      </w:pPr>
      <w:rPr>
        <w:rFonts w:cs="Times New Roman"/>
      </w:rPr>
    </w:lvl>
    <w:lvl w:ilvl="5" w:tplc="04090011" w:tentative="1">
      <w:start w:val="1"/>
      <w:numFmt w:val="decimalEnclosedCircle"/>
      <w:lvlText w:val="%6"/>
      <w:lvlJc w:val="left"/>
      <w:pPr>
        <w:tabs>
          <w:tab w:val="num" w:pos="2918"/>
        </w:tabs>
        <w:ind w:left="2918" w:hanging="420"/>
      </w:pPr>
      <w:rPr>
        <w:rFonts w:cs="Times New Roman"/>
      </w:rPr>
    </w:lvl>
    <w:lvl w:ilvl="6" w:tplc="0409000F" w:tentative="1">
      <w:start w:val="1"/>
      <w:numFmt w:val="decimal"/>
      <w:lvlText w:val="%7."/>
      <w:lvlJc w:val="left"/>
      <w:pPr>
        <w:tabs>
          <w:tab w:val="num" w:pos="3338"/>
        </w:tabs>
        <w:ind w:left="3338" w:hanging="420"/>
      </w:pPr>
      <w:rPr>
        <w:rFonts w:cs="Times New Roman"/>
      </w:rPr>
    </w:lvl>
    <w:lvl w:ilvl="7" w:tplc="04090017" w:tentative="1">
      <w:start w:val="1"/>
      <w:numFmt w:val="aiueoFullWidth"/>
      <w:lvlText w:val="(%8)"/>
      <w:lvlJc w:val="left"/>
      <w:pPr>
        <w:tabs>
          <w:tab w:val="num" w:pos="3758"/>
        </w:tabs>
        <w:ind w:left="3758" w:hanging="420"/>
      </w:pPr>
      <w:rPr>
        <w:rFonts w:cs="Times New Roman"/>
      </w:rPr>
    </w:lvl>
    <w:lvl w:ilvl="8" w:tplc="04090011" w:tentative="1">
      <w:start w:val="1"/>
      <w:numFmt w:val="decimalEnclosedCircle"/>
      <w:lvlText w:val="%9"/>
      <w:lvlJc w:val="left"/>
      <w:pPr>
        <w:tabs>
          <w:tab w:val="num" w:pos="4178"/>
        </w:tabs>
        <w:ind w:left="4178" w:hanging="420"/>
      </w:pPr>
      <w:rPr>
        <w:rFonts w:cs="Times New Roman"/>
      </w:rPr>
    </w:lvl>
  </w:abstractNum>
  <w:abstractNum w:abstractNumId="36">
    <w:nsid w:val="52205B7C"/>
    <w:multiLevelType w:val="hybridMultilevel"/>
    <w:tmpl w:val="3C1C4932"/>
    <w:lvl w:ilvl="0" w:tplc="5ADC30F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nsid w:val="52710A61"/>
    <w:multiLevelType w:val="hybridMultilevel"/>
    <w:tmpl w:val="782A6592"/>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38">
    <w:nsid w:val="53DB4699"/>
    <w:multiLevelType w:val="hybridMultilevel"/>
    <w:tmpl w:val="40D8007A"/>
    <w:lvl w:ilvl="0" w:tplc="F476E9F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9">
    <w:nsid w:val="551A0E5E"/>
    <w:multiLevelType w:val="hybridMultilevel"/>
    <w:tmpl w:val="55C6224C"/>
    <w:lvl w:ilvl="0" w:tplc="A6662FA6">
      <w:start w:val="1"/>
      <w:numFmt w:val="irohaFullWidth"/>
      <w:lvlText w:val="%1．"/>
      <w:lvlJc w:val="left"/>
      <w:pPr>
        <w:ind w:left="1386" w:hanging="720"/>
      </w:pPr>
      <w:rPr>
        <w:rFonts w:cs="Times New Roman" w:hint="default"/>
      </w:rPr>
    </w:lvl>
    <w:lvl w:ilvl="1" w:tplc="04090017" w:tentative="1">
      <w:start w:val="1"/>
      <w:numFmt w:val="aiueoFullWidth"/>
      <w:lvlText w:val="(%2)"/>
      <w:lvlJc w:val="left"/>
      <w:pPr>
        <w:ind w:left="1506" w:hanging="420"/>
      </w:pPr>
      <w:rPr>
        <w:rFonts w:cs="Times New Roman"/>
      </w:rPr>
    </w:lvl>
    <w:lvl w:ilvl="2" w:tplc="04090011" w:tentative="1">
      <w:start w:val="1"/>
      <w:numFmt w:val="decimalEnclosedCircle"/>
      <w:lvlText w:val="%3"/>
      <w:lvlJc w:val="left"/>
      <w:pPr>
        <w:ind w:left="1926" w:hanging="420"/>
      </w:pPr>
      <w:rPr>
        <w:rFonts w:cs="Times New Roman"/>
      </w:rPr>
    </w:lvl>
    <w:lvl w:ilvl="3" w:tplc="0409000F" w:tentative="1">
      <w:start w:val="1"/>
      <w:numFmt w:val="decimal"/>
      <w:lvlText w:val="%4."/>
      <w:lvlJc w:val="left"/>
      <w:pPr>
        <w:ind w:left="2346" w:hanging="420"/>
      </w:pPr>
      <w:rPr>
        <w:rFonts w:cs="Times New Roman"/>
      </w:rPr>
    </w:lvl>
    <w:lvl w:ilvl="4" w:tplc="04090017" w:tentative="1">
      <w:start w:val="1"/>
      <w:numFmt w:val="aiueoFullWidth"/>
      <w:lvlText w:val="(%5)"/>
      <w:lvlJc w:val="left"/>
      <w:pPr>
        <w:ind w:left="2766" w:hanging="420"/>
      </w:pPr>
      <w:rPr>
        <w:rFonts w:cs="Times New Roman"/>
      </w:rPr>
    </w:lvl>
    <w:lvl w:ilvl="5" w:tplc="04090011" w:tentative="1">
      <w:start w:val="1"/>
      <w:numFmt w:val="decimalEnclosedCircle"/>
      <w:lvlText w:val="%6"/>
      <w:lvlJc w:val="left"/>
      <w:pPr>
        <w:ind w:left="3186" w:hanging="420"/>
      </w:pPr>
      <w:rPr>
        <w:rFonts w:cs="Times New Roman"/>
      </w:rPr>
    </w:lvl>
    <w:lvl w:ilvl="6" w:tplc="0409000F" w:tentative="1">
      <w:start w:val="1"/>
      <w:numFmt w:val="decimal"/>
      <w:lvlText w:val="%7."/>
      <w:lvlJc w:val="left"/>
      <w:pPr>
        <w:ind w:left="3606" w:hanging="420"/>
      </w:pPr>
      <w:rPr>
        <w:rFonts w:cs="Times New Roman"/>
      </w:rPr>
    </w:lvl>
    <w:lvl w:ilvl="7" w:tplc="04090017" w:tentative="1">
      <w:start w:val="1"/>
      <w:numFmt w:val="aiueoFullWidth"/>
      <w:lvlText w:val="(%8)"/>
      <w:lvlJc w:val="left"/>
      <w:pPr>
        <w:ind w:left="4026" w:hanging="420"/>
      </w:pPr>
      <w:rPr>
        <w:rFonts w:cs="Times New Roman"/>
      </w:rPr>
    </w:lvl>
    <w:lvl w:ilvl="8" w:tplc="04090011" w:tentative="1">
      <w:start w:val="1"/>
      <w:numFmt w:val="decimalEnclosedCircle"/>
      <w:lvlText w:val="%9"/>
      <w:lvlJc w:val="left"/>
      <w:pPr>
        <w:ind w:left="4446" w:hanging="420"/>
      </w:pPr>
      <w:rPr>
        <w:rFonts w:cs="Times New Roman"/>
      </w:rPr>
    </w:lvl>
  </w:abstractNum>
  <w:abstractNum w:abstractNumId="40">
    <w:nsid w:val="556A189A"/>
    <w:multiLevelType w:val="hybridMultilevel"/>
    <w:tmpl w:val="7A0485BE"/>
    <w:lvl w:ilvl="0" w:tplc="79F895E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nsid w:val="58630946"/>
    <w:multiLevelType w:val="hybridMultilevel"/>
    <w:tmpl w:val="58CAAF0C"/>
    <w:lvl w:ilvl="0" w:tplc="E05001B0">
      <w:start w:val="1"/>
      <w:numFmt w:val="decimalFullWidth"/>
      <w:lvlText w:val="（%1）"/>
      <w:lvlJc w:val="left"/>
      <w:pPr>
        <w:tabs>
          <w:tab w:val="num" w:pos="720"/>
        </w:tabs>
        <w:ind w:left="720" w:hanging="720"/>
      </w:pPr>
      <w:rPr>
        <w:rFonts w:ascii="HG丸ｺﾞｼｯｸM-PRO" w:eastAsia="HG丸ｺﾞｼｯｸM-PRO" w:hAnsi="ＭＳ 明朝" w:cs="ＭＳ 明朝" w:hint="eastAsia"/>
      </w:rPr>
    </w:lvl>
    <w:lvl w:ilvl="1" w:tplc="3E327CC0">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2">
    <w:nsid w:val="59D87184"/>
    <w:multiLevelType w:val="hybridMultilevel"/>
    <w:tmpl w:val="DC926A3C"/>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43">
    <w:nsid w:val="5BD8340A"/>
    <w:multiLevelType w:val="hybridMultilevel"/>
    <w:tmpl w:val="21008678"/>
    <w:lvl w:ilvl="0" w:tplc="66DA407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4">
    <w:nsid w:val="5EF10669"/>
    <w:multiLevelType w:val="hybridMultilevel"/>
    <w:tmpl w:val="EE40A886"/>
    <w:lvl w:ilvl="0" w:tplc="636A3738">
      <w:start w:val="1"/>
      <w:numFmt w:val="decimalEnclosedCircle"/>
      <w:lvlText w:val="%1"/>
      <w:lvlJc w:val="left"/>
      <w:pPr>
        <w:ind w:left="1020" w:hanging="360"/>
      </w:pPr>
      <w:rPr>
        <w:rFonts w:cs="Times New Roman" w:hint="default"/>
      </w:rPr>
    </w:lvl>
    <w:lvl w:ilvl="1" w:tplc="04090017" w:tentative="1">
      <w:start w:val="1"/>
      <w:numFmt w:val="aiueoFullWidth"/>
      <w:lvlText w:val="(%2)"/>
      <w:lvlJc w:val="left"/>
      <w:pPr>
        <w:ind w:left="1500" w:hanging="420"/>
      </w:pPr>
      <w:rPr>
        <w:rFonts w:cs="Times New Roman"/>
      </w:rPr>
    </w:lvl>
    <w:lvl w:ilvl="2" w:tplc="04090011" w:tentative="1">
      <w:start w:val="1"/>
      <w:numFmt w:val="decimalEnclosedCircle"/>
      <w:lvlText w:val="%3"/>
      <w:lvlJc w:val="lef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7" w:tentative="1">
      <w:start w:val="1"/>
      <w:numFmt w:val="aiueoFullWidth"/>
      <w:lvlText w:val="(%5)"/>
      <w:lvlJc w:val="left"/>
      <w:pPr>
        <w:ind w:left="2760" w:hanging="420"/>
      </w:pPr>
      <w:rPr>
        <w:rFonts w:cs="Times New Roman"/>
      </w:rPr>
    </w:lvl>
    <w:lvl w:ilvl="5" w:tplc="04090011" w:tentative="1">
      <w:start w:val="1"/>
      <w:numFmt w:val="decimalEnclosedCircle"/>
      <w:lvlText w:val="%6"/>
      <w:lvlJc w:val="lef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7" w:tentative="1">
      <w:start w:val="1"/>
      <w:numFmt w:val="aiueoFullWidth"/>
      <w:lvlText w:val="(%8)"/>
      <w:lvlJc w:val="left"/>
      <w:pPr>
        <w:ind w:left="4020" w:hanging="420"/>
      </w:pPr>
      <w:rPr>
        <w:rFonts w:cs="Times New Roman"/>
      </w:rPr>
    </w:lvl>
    <w:lvl w:ilvl="8" w:tplc="04090011" w:tentative="1">
      <w:start w:val="1"/>
      <w:numFmt w:val="decimalEnclosedCircle"/>
      <w:lvlText w:val="%9"/>
      <w:lvlJc w:val="left"/>
      <w:pPr>
        <w:ind w:left="4440" w:hanging="420"/>
      </w:pPr>
      <w:rPr>
        <w:rFonts w:cs="Times New Roman"/>
      </w:rPr>
    </w:lvl>
  </w:abstractNum>
  <w:abstractNum w:abstractNumId="45">
    <w:nsid w:val="5F2727CD"/>
    <w:multiLevelType w:val="hybridMultilevel"/>
    <w:tmpl w:val="2B2804E2"/>
    <w:lvl w:ilvl="0" w:tplc="FD54406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6">
    <w:nsid w:val="60EF6C74"/>
    <w:multiLevelType w:val="hybridMultilevel"/>
    <w:tmpl w:val="44D61B90"/>
    <w:lvl w:ilvl="0" w:tplc="5FD28308">
      <w:start w:val="2"/>
      <w:numFmt w:val="bullet"/>
      <w:lvlText w:val="・"/>
      <w:lvlJc w:val="left"/>
      <w:pPr>
        <w:ind w:left="360" w:hanging="360"/>
      </w:pPr>
      <w:rPr>
        <w:rFonts w:ascii="HG丸ｺﾞｼｯｸM-PRO" w:eastAsia="HG丸ｺﾞｼｯｸM-PRO"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7">
    <w:nsid w:val="659B31AD"/>
    <w:multiLevelType w:val="hybridMultilevel"/>
    <w:tmpl w:val="FE2A3788"/>
    <w:lvl w:ilvl="0" w:tplc="0150D8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8">
    <w:nsid w:val="65BF2D71"/>
    <w:multiLevelType w:val="hybridMultilevel"/>
    <w:tmpl w:val="36D01B44"/>
    <w:lvl w:ilvl="0" w:tplc="8E5246D2">
      <w:start w:val="1"/>
      <w:numFmt w:val="decimalEnclosedCircle"/>
      <w:lvlText w:val="%1"/>
      <w:lvlJc w:val="left"/>
      <w:pPr>
        <w:ind w:left="1212" w:hanging="360"/>
      </w:pPr>
      <w:rPr>
        <w:rFonts w:cs="Times New Roman" w:hint="default"/>
      </w:rPr>
    </w:lvl>
    <w:lvl w:ilvl="1" w:tplc="04090017" w:tentative="1">
      <w:start w:val="1"/>
      <w:numFmt w:val="aiueoFullWidth"/>
      <w:lvlText w:val="(%2)"/>
      <w:lvlJc w:val="left"/>
      <w:pPr>
        <w:ind w:left="1692" w:hanging="420"/>
      </w:pPr>
      <w:rPr>
        <w:rFonts w:cs="Times New Roman"/>
      </w:rPr>
    </w:lvl>
    <w:lvl w:ilvl="2" w:tplc="04090011" w:tentative="1">
      <w:start w:val="1"/>
      <w:numFmt w:val="decimalEnclosedCircle"/>
      <w:lvlText w:val="%3"/>
      <w:lvlJc w:val="left"/>
      <w:pPr>
        <w:ind w:left="2112" w:hanging="420"/>
      </w:pPr>
      <w:rPr>
        <w:rFonts w:cs="Times New Roman"/>
      </w:rPr>
    </w:lvl>
    <w:lvl w:ilvl="3" w:tplc="0409000F" w:tentative="1">
      <w:start w:val="1"/>
      <w:numFmt w:val="decimal"/>
      <w:lvlText w:val="%4."/>
      <w:lvlJc w:val="left"/>
      <w:pPr>
        <w:ind w:left="2532" w:hanging="420"/>
      </w:pPr>
      <w:rPr>
        <w:rFonts w:cs="Times New Roman"/>
      </w:rPr>
    </w:lvl>
    <w:lvl w:ilvl="4" w:tplc="04090017" w:tentative="1">
      <w:start w:val="1"/>
      <w:numFmt w:val="aiueoFullWidth"/>
      <w:lvlText w:val="(%5)"/>
      <w:lvlJc w:val="left"/>
      <w:pPr>
        <w:ind w:left="2952" w:hanging="420"/>
      </w:pPr>
      <w:rPr>
        <w:rFonts w:cs="Times New Roman"/>
      </w:rPr>
    </w:lvl>
    <w:lvl w:ilvl="5" w:tplc="04090011" w:tentative="1">
      <w:start w:val="1"/>
      <w:numFmt w:val="decimalEnclosedCircle"/>
      <w:lvlText w:val="%6"/>
      <w:lvlJc w:val="left"/>
      <w:pPr>
        <w:ind w:left="3372" w:hanging="420"/>
      </w:pPr>
      <w:rPr>
        <w:rFonts w:cs="Times New Roman"/>
      </w:rPr>
    </w:lvl>
    <w:lvl w:ilvl="6" w:tplc="0409000F" w:tentative="1">
      <w:start w:val="1"/>
      <w:numFmt w:val="decimal"/>
      <w:lvlText w:val="%7."/>
      <w:lvlJc w:val="left"/>
      <w:pPr>
        <w:ind w:left="3792" w:hanging="420"/>
      </w:pPr>
      <w:rPr>
        <w:rFonts w:cs="Times New Roman"/>
      </w:rPr>
    </w:lvl>
    <w:lvl w:ilvl="7" w:tplc="04090017" w:tentative="1">
      <w:start w:val="1"/>
      <w:numFmt w:val="aiueoFullWidth"/>
      <w:lvlText w:val="(%8)"/>
      <w:lvlJc w:val="left"/>
      <w:pPr>
        <w:ind w:left="4212" w:hanging="420"/>
      </w:pPr>
      <w:rPr>
        <w:rFonts w:cs="Times New Roman"/>
      </w:rPr>
    </w:lvl>
    <w:lvl w:ilvl="8" w:tplc="04090011" w:tentative="1">
      <w:start w:val="1"/>
      <w:numFmt w:val="decimalEnclosedCircle"/>
      <w:lvlText w:val="%9"/>
      <w:lvlJc w:val="left"/>
      <w:pPr>
        <w:ind w:left="4632" w:hanging="420"/>
      </w:pPr>
      <w:rPr>
        <w:rFonts w:cs="Times New Roman"/>
      </w:rPr>
    </w:lvl>
  </w:abstractNum>
  <w:abstractNum w:abstractNumId="49">
    <w:nsid w:val="6674362E"/>
    <w:multiLevelType w:val="hybridMultilevel"/>
    <w:tmpl w:val="BE1A8952"/>
    <w:lvl w:ilvl="0" w:tplc="A73C4C8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0">
    <w:nsid w:val="6CEB51EA"/>
    <w:multiLevelType w:val="hybridMultilevel"/>
    <w:tmpl w:val="D3B8BE28"/>
    <w:lvl w:ilvl="0" w:tplc="9EEEBED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1">
    <w:nsid w:val="6F2D5F82"/>
    <w:multiLevelType w:val="hybridMultilevel"/>
    <w:tmpl w:val="0EBA4E02"/>
    <w:lvl w:ilvl="0" w:tplc="F6DC1698">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2">
    <w:nsid w:val="725209CD"/>
    <w:multiLevelType w:val="hybridMultilevel"/>
    <w:tmpl w:val="61929536"/>
    <w:lvl w:ilvl="0" w:tplc="0409000F">
      <w:start w:val="1"/>
      <w:numFmt w:val="decimal"/>
      <w:lvlText w:val="%1."/>
      <w:lvlJc w:val="left"/>
      <w:pPr>
        <w:ind w:left="873" w:hanging="420"/>
      </w:pPr>
      <w:rPr>
        <w:rFonts w:cs="Times New Roman"/>
      </w:rPr>
    </w:lvl>
    <w:lvl w:ilvl="1" w:tplc="04090017" w:tentative="1">
      <w:start w:val="1"/>
      <w:numFmt w:val="aiueoFullWidth"/>
      <w:lvlText w:val="(%2)"/>
      <w:lvlJc w:val="left"/>
      <w:pPr>
        <w:ind w:left="1293" w:hanging="420"/>
      </w:pPr>
      <w:rPr>
        <w:rFonts w:cs="Times New Roman"/>
      </w:rPr>
    </w:lvl>
    <w:lvl w:ilvl="2" w:tplc="04090011" w:tentative="1">
      <w:start w:val="1"/>
      <w:numFmt w:val="decimalEnclosedCircle"/>
      <w:lvlText w:val="%3"/>
      <w:lvlJc w:val="left"/>
      <w:pPr>
        <w:ind w:left="1713" w:hanging="420"/>
      </w:pPr>
      <w:rPr>
        <w:rFonts w:cs="Times New Roman"/>
      </w:rPr>
    </w:lvl>
    <w:lvl w:ilvl="3" w:tplc="0409000F" w:tentative="1">
      <w:start w:val="1"/>
      <w:numFmt w:val="decimal"/>
      <w:lvlText w:val="%4."/>
      <w:lvlJc w:val="left"/>
      <w:pPr>
        <w:ind w:left="2133" w:hanging="420"/>
      </w:pPr>
      <w:rPr>
        <w:rFonts w:cs="Times New Roman"/>
      </w:rPr>
    </w:lvl>
    <w:lvl w:ilvl="4" w:tplc="04090017" w:tentative="1">
      <w:start w:val="1"/>
      <w:numFmt w:val="aiueoFullWidth"/>
      <w:lvlText w:val="(%5)"/>
      <w:lvlJc w:val="left"/>
      <w:pPr>
        <w:ind w:left="2553" w:hanging="420"/>
      </w:pPr>
      <w:rPr>
        <w:rFonts w:cs="Times New Roman"/>
      </w:rPr>
    </w:lvl>
    <w:lvl w:ilvl="5" w:tplc="04090011" w:tentative="1">
      <w:start w:val="1"/>
      <w:numFmt w:val="decimalEnclosedCircle"/>
      <w:lvlText w:val="%6"/>
      <w:lvlJc w:val="left"/>
      <w:pPr>
        <w:ind w:left="2973" w:hanging="420"/>
      </w:pPr>
      <w:rPr>
        <w:rFonts w:cs="Times New Roman"/>
      </w:rPr>
    </w:lvl>
    <w:lvl w:ilvl="6" w:tplc="0409000F" w:tentative="1">
      <w:start w:val="1"/>
      <w:numFmt w:val="decimal"/>
      <w:lvlText w:val="%7."/>
      <w:lvlJc w:val="left"/>
      <w:pPr>
        <w:ind w:left="3393" w:hanging="420"/>
      </w:pPr>
      <w:rPr>
        <w:rFonts w:cs="Times New Roman"/>
      </w:rPr>
    </w:lvl>
    <w:lvl w:ilvl="7" w:tplc="04090017" w:tentative="1">
      <w:start w:val="1"/>
      <w:numFmt w:val="aiueoFullWidth"/>
      <w:lvlText w:val="(%8)"/>
      <w:lvlJc w:val="left"/>
      <w:pPr>
        <w:ind w:left="3813" w:hanging="420"/>
      </w:pPr>
      <w:rPr>
        <w:rFonts w:cs="Times New Roman"/>
      </w:rPr>
    </w:lvl>
    <w:lvl w:ilvl="8" w:tplc="04090011" w:tentative="1">
      <w:start w:val="1"/>
      <w:numFmt w:val="decimalEnclosedCircle"/>
      <w:lvlText w:val="%9"/>
      <w:lvlJc w:val="left"/>
      <w:pPr>
        <w:ind w:left="4233" w:hanging="420"/>
      </w:pPr>
      <w:rPr>
        <w:rFonts w:cs="Times New Roman"/>
      </w:rPr>
    </w:lvl>
  </w:abstractNum>
  <w:abstractNum w:abstractNumId="53">
    <w:nsid w:val="7A0855E3"/>
    <w:multiLevelType w:val="hybridMultilevel"/>
    <w:tmpl w:val="BCAA6ECA"/>
    <w:lvl w:ilvl="0" w:tplc="A8AC7BB2">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nsid w:val="7BE55B26"/>
    <w:multiLevelType w:val="hybridMultilevel"/>
    <w:tmpl w:val="EADE02DE"/>
    <w:lvl w:ilvl="0" w:tplc="AD0E8FD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5">
    <w:nsid w:val="7CDC6316"/>
    <w:multiLevelType w:val="hybridMultilevel"/>
    <w:tmpl w:val="04101634"/>
    <w:lvl w:ilvl="0" w:tplc="515455A4">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56">
    <w:nsid w:val="7E6005E8"/>
    <w:multiLevelType w:val="hybridMultilevel"/>
    <w:tmpl w:val="7B5C16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5"/>
  </w:num>
  <w:num w:numId="2">
    <w:abstractNumId w:val="33"/>
  </w:num>
  <w:num w:numId="3">
    <w:abstractNumId w:val="41"/>
  </w:num>
  <w:num w:numId="4">
    <w:abstractNumId w:val="6"/>
  </w:num>
  <w:num w:numId="5">
    <w:abstractNumId w:val="46"/>
  </w:num>
  <w:num w:numId="6">
    <w:abstractNumId w:val="47"/>
  </w:num>
  <w:num w:numId="7">
    <w:abstractNumId w:val="8"/>
  </w:num>
  <w:num w:numId="8">
    <w:abstractNumId w:val="52"/>
  </w:num>
  <w:num w:numId="9">
    <w:abstractNumId w:val="37"/>
  </w:num>
  <w:num w:numId="10">
    <w:abstractNumId w:val="23"/>
  </w:num>
  <w:num w:numId="11">
    <w:abstractNumId w:val="55"/>
  </w:num>
  <w:num w:numId="12">
    <w:abstractNumId w:val="0"/>
  </w:num>
  <w:num w:numId="13">
    <w:abstractNumId w:val="39"/>
  </w:num>
  <w:num w:numId="14">
    <w:abstractNumId w:val="29"/>
  </w:num>
  <w:num w:numId="15">
    <w:abstractNumId w:val="16"/>
  </w:num>
  <w:num w:numId="16">
    <w:abstractNumId w:val="20"/>
  </w:num>
  <w:num w:numId="17">
    <w:abstractNumId w:val="49"/>
  </w:num>
  <w:num w:numId="18">
    <w:abstractNumId w:val="43"/>
  </w:num>
  <w:num w:numId="19">
    <w:abstractNumId w:val="3"/>
  </w:num>
  <w:num w:numId="20">
    <w:abstractNumId w:val="38"/>
  </w:num>
  <w:num w:numId="21">
    <w:abstractNumId w:val="17"/>
  </w:num>
  <w:num w:numId="22">
    <w:abstractNumId w:val="24"/>
  </w:num>
  <w:num w:numId="23">
    <w:abstractNumId w:val="26"/>
  </w:num>
  <w:num w:numId="24">
    <w:abstractNumId w:val="12"/>
  </w:num>
  <w:num w:numId="25">
    <w:abstractNumId w:val="44"/>
  </w:num>
  <w:num w:numId="26">
    <w:abstractNumId w:val="5"/>
  </w:num>
  <w:num w:numId="27">
    <w:abstractNumId w:val="48"/>
  </w:num>
  <w:num w:numId="28">
    <w:abstractNumId w:val="36"/>
  </w:num>
  <w:num w:numId="29">
    <w:abstractNumId w:val="30"/>
  </w:num>
  <w:num w:numId="30">
    <w:abstractNumId w:val="19"/>
  </w:num>
  <w:num w:numId="31">
    <w:abstractNumId w:val="31"/>
  </w:num>
  <w:num w:numId="32">
    <w:abstractNumId w:val="15"/>
  </w:num>
  <w:num w:numId="33">
    <w:abstractNumId w:val="50"/>
  </w:num>
  <w:num w:numId="34">
    <w:abstractNumId w:val="22"/>
  </w:num>
  <w:num w:numId="35">
    <w:abstractNumId w:val="14"/>
  </w:num>
  <w:num w:numId="36">
    <w:abstractNumId w:val="54"/>
  </w:num>
  <w:num w:numId="37">
    <w:abstractNumId w:val="13"/>
  </w:num>
  <w:num w:numId="38">
    <w:abstractNumId w:val="34"/>
  </w:num>
  <w:num w:numId="39">
    <w:abstractNumId w:val="11"/>
  </w:num>
  <w:num w:numId="40">
    <w:abstractNumId w:val="9"/>
  </w:num>
  <w:num w:numId="41">
    <w:abstractNumId w:val="51"/>
  </w:num>
  <w:num w:numId="42">
    <w:abstractNumId w:val="7"/>
  </w:num>
  <w:num w:numId="43">
    <w:abstractNumId w:val="18"/>
  </w:num>
  <w:num w:numId="44">
    <w:abstractNumId w:val="42"/>
  </w:num>
  <w:num w:numId="45">
    <w:abstractNumId w:val="10"/>
  </w:num>
  <w:num w:numId="46">
    <w:abstractNumId w:val="45"/>
  </w:num>
  <w:num w:numId="47">
    <w:abstractNumId w:val="4"/>
  </w:num>
  <w:num w:numId="48">
    <w:abstractNumId w:val="28"/>
  </w:num>
  <w:num w:numId="49">
    <w:abstractNumId w:val="21"/>
  </w:num>
  <w:num w:numId="50">
    <w:abstractNumId w:val="32"/>
  </w:num>
  <w:num w:numId="51">
    <w:abstractNumId w:val="53"/>
  </w:num>
  <w:num w:numId="52">
    <w:abstractNumId w:val="40"/>
  </w:num>
  <w:num w:numId="53">
    <w:abstractNumId w:val="56"/>
  </w:num>
  <w:num w:numId="54">
    <w:abstractNumId w:val="2"/>
  </w:num>
  <w:num w:numId="55">
    <w:abstractNumId w:val="25"/>
  </w:num>
  <w:num w:numId="56">
    <w:abstractNumId w:val="1"/>
  </w:num>
  <w:num w:numId="57">
    <w:abstractNumId w:val="27"/>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akaku_y">
    <w15:presenceInfo w15:providerId="None" w15:userId="takaku_y"/>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efaultTabStop w:val="840"/>
  <w:drawingGridHorizontalSpacing w:val="2"/>
  <w:drawingGridVerticalSpacing w:val="3"/>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233A"/>
    <w:rsid w:val="0000095D"/>
    <w:rsid w:val="000016EF"/>
    <w:rsid w:val="00001A74"/>
    <w:rsid w:val="000020A8"/>
    <w:rsid w:val="00002A8F"/>
    <w:rsid w:val="00003597"/>
    <w:rsid w:val="00003AC4"/>
    <w:rsid w:val="00006258"/>
    <w:rsid w:val="00006977"/>
    <w:rsid w:val="00010385"/>
    <w:rsid w:val="0001122D"/>
    <w:rsid w:val="000121A9"/>
    <w:rsid w:val="00012347"/>
    <w:rsid w:val="00012FD6"/>
    <w:rsid w:val="00013199"/>
    <w:rsid w:val="00013B36"/>
    <w:rsid w:val="00015282"/>
    <w:rsid w:val="00015715"/>
    <w:rsid w:val="0001631D"/>
    <w:rsid w:val="000163F6"/>
    <w:rsid w:val="00017266"/>
    <w:rsid w:val="00017A88"/>
    <w:rsid w:val="00017D80"/>
    <w:rsid w:val="00017FCF"/>
    <w:rsid w:val="00020A00"/>
    <w:rsid w:val="00021682"/>
    <w:rsid w:val="00021840"/>
    <w:rsid w:val="000223E0"/>
    <w:rsid w:val="0002255F"/>
    <w:rsid w:val="0002420C"/>
    <w:rsid w:val="0002428F"/>
    <w:rsid w:val="000246AE"/>
    <w:rsid w:val="000252EE"/>
    <w:rsid w:val="000253FD"/>
    <w:rsid w:val="00026604"/>
    <w:rsid w:val="000270DF"/>
    <w:rsid w:val="00031D4D"/>
    <w:rsid w:val="00031E53"/>
    <w:rsid w:val="00031F3F"/>
    <w:rsid w:val="000320B6"/>
    <w:rsid w:val="000343F8"/>
    <w:rsid w:val="00035B95"/>
    <w:rsid w:val="00035F5E"/>
    <w:rsid w:val="00037279"/>
    <w:rsid w:val="00037771"/>
    <w:rsid w:val="0004041F"/>
    <w:rsid w:val="00040613"/>
    <w:rsid w:val="0004210E"/>
    <w:rsid w:val="00042B2E"/>
    <w:rsid w:val="00043207"/>
    <w:rsid w:val="00043473"/>
    <w:rsid w:val="00046223"/>
    <w:rsid w:val="0004630C"/>
    <w:rsid w:val="00046530"/>
    <w:rsid w:val="00046EC6"/>
    <w:rsid w:val="00047412"/>
    <w:rsid w:val="0005119A"/>
    <w:rsid w:val="00051856"/>
    <w:rsid w:val="00052609"/>
    <w:rsid w:val="00052EC6"/>
    <w:rsid w:val="00053064"/>
    <w:rsid w:val="00053243"/>
    <w:rsid w:val="00054830"/>
    <w:rsid w:val="0005505E"/>
    <w:rsid w:val="000550D1"/>
    <w:rsid w:val="000561A7"/>
    <w:rsid w:val="00056C8E"/>
    <w:rsid w:val="00060E70"/>
    <w:rsid w:val="0006109B"/>
    <w:rsid w:val="00061511"/>
    <w:rsid w:val="00061EF1"/>
    <w:rsid w:val="00063C52"/>
    <w:rsid w:val="0006405F"/>
    <w:rsid w:val="000648A5"/>
    <w:rsid w:val="00064C22"/>
    <w:rsid w:val="00065545"/>
    <w:rsid w:val="00065E94"/>
    <w:rsid w:val="000727E6"/>
    <w:rsid w:val="00072EAF"/>
    <w:rsid w:val="00073A91"/>
    <w:rsid w:val="00073EE8"/>
    <w:rsid w:val="000743F9"/>
    <w:rsid w:val="00074795"/>
    <w:rsid w:val="00076D8D"/>
    <w:rsid w:val="00077C32"/>
    <w:rsid w:val="00080086"/>
    <w:rsid w:val="0008022F"/>
    <w:rsid w:val="000805ED"/>
    <w:rsid w:val="00082046"/>
    <w:rsid w:val="00082171"/>
    <w:rsid w:val="00082418"/>
    <w:rsid w:val="000826BF"/>
    <w:rsid w:val="000827E4"/>
    <w:rsid w:val="0008314B"/>
    <w:rsid w:val="0008327B"/>
    <w:rsid w:val="00084176"/>
    <w:rsid w:val="000905CA"/>
    <w:rsid w:val="000907D9"/>
    <w:rsid w:val="000958BE"/>
    <w:rsid w:val="00097677"/>
    <w:rsid w:val="000A16B1"/>
    <w:rsid w:val="000A2B0F"/>
    <w:rsid w:val="000A3371"/>
    <w:rsid w:val="000A4974"/>
    <w:rsid w:val="000A4A39"/>
    <w:rsid w:val="000A7AA5"/>
    <w:rsid w:val="000B06A9"/>
    <w:rsid w:val="000B2D26"/>
    <w:rsid w:val="000B3163"/>
    <w:rsid w:val="000B4A8C"/>
    <w:rsid w:val="000B4CF7"/>
    <w:rsid w:val="000B54D0"/>
    <w:rsid w:val="000B5737"/>
    <w:rsid w:val="000B75F2"/>
    <w:rsid w:val="000B7C34"/>
    <w:rsid w:val="000C2F6F"/>
    <w:rsid w:val="000C3238"/>
    <w:rsid w:val="000C3E8E"/>
    <w:rsid w:val="000C4519"/>
    <w:rsid w:val="000C4535"/>
    <w:rsid w:val="000C46A9"/>
    <w:rsid w:val="000C552B"/>
    <w:rsid w:val="000C5E63"/>
    <w:rsid w:val="000C5F53"/>
    <w:rsid w:val="000C6C3D"/>
    <w:rsid w:val="000D027A"/>
    <w:rsid w:val="000D05BE"/>
    <w:rsid w:val="000D0AC5"/>
    <w:rsid w:val="000D0B8A"/>
    <w:rsid w:val="000D1993"/>
    <w:rsid w:val="000D1C93"/>
    <w:rsid w:val="000D30D4"/>
    <w:rsid w:val="000D518A"/>
    <w:rsid w:val="000D766B"/>
    <w:rsid w:val="000D7B04"/>
    <w:rsid w:val="000E041D"/>
    <w:rsid w:val="000E0787"/>
    <w:rsid w:val="000E1374"/>
    <w:rsid w:val="000E1766"/>
    <w:rsid w:val="000E24E4"/>
    <w:rsid w:val="000E3625"/>
    <w:rsid w:val="000E48D0"/>
    <w:rsid w:val="000E5EDB"/>
    <w:rsid w:val="000E6DD1"/>
    <w:rsid w:val="000E7078"/>
    <w:rsid w:val="000E7553"/>
    <w:rsid w:val="000E764C"/>
    <w:rsid w:val="000E799B"/>
    <w:rsid w:val="000E7D55"/>
    <w:rsid w:val="000F03C0"/>
    <w:rsid w:val="000F072D"/>
    <w:rsid w:val="000F0EC3"/>
    <w:rsid w:val="000F10C5"/>
    <w:rsid w:val="000F1D5B"/>
    <w:rsid w:val="000F42C0"/>
    <w:rsid w:val="000F460B"/>
    <w:rsid w:val="000F488E"/>
    <w:rsid w:val="000F523C"/>
    <w:rsid w:val="000F5C9B"/>
    <w:rsid w:val="000F5D5D"/>
    <w:rsid w:val="000F71AB"/>
    <w:rsid w:val="000F7FCC"/>
    <w:rsid w:val="00100FB7"/>
    <w:rsid w:val="00102B5F"/>
    <w:rsid w:val="00102C6D"/>
    <w:rsid w:val="0010447C"/>
    <w:rsid w:val="00104BAD"/>
    <w:rsid w:val="001063FE"/>
    <w:rsid w:val="00110632"/>
    <w:rsid w:val="00110A13"/>
    <w:rsid w:val="00111096"/>
    <w:rsid w:val="00111175"/>
    <w:rsid w:val="001114A1"/>
    <w:rsid w:val="001125EF"/>
    <w:rsid w:val="00113354"/>
    <w:rsid w:val="001134C8"/>
    <w:rsid w:val="001134EE"/>
    <w:rsid w:val="00114481"/>
    <w:rsid w:val="00115805"/>
    <w:rsid w:val="001161FF"/>
    <w:rsid w:val="00116E11"/>
    <w:rsid w:val="00117EC1"/>
    <w:rsid w:val="0012164C"/>
    <w:rsid w:val="00121DA9"/>
    <w:rsid w:val="0012230D"/>
    <w:rsid w:val="00122F0C"/>
    <w:rsid w:val="00123297"/>
    <w:rsid w:val="0012685F"/>
    <w:rsid w:val="0012767C"/>
    <w:rsid w:val="00130CD0"/>
    <w:rsid w:val="0013219A"/>
    <w:rsid w:val="00132561"/>
    <w:rsid w:val="00132C5E"/>
    <w:rsid w:val="00135275"/>
    <w:rsid w:val="00136AA1"/>
    <w:rsid w:val="00140D33"/>
    <w:rsid w:val="00140ECD"/>
    <w:rsid w:val="0014102C"/>
    <w:rsid w:val="001418EE"/>
    <w:rsid w:val="001444E6"/>
    <w:rsid w:val="00144C64"/>
    <w:rsid w:val="00145264"/>
    <w:rsid w:val="00147E46"/>
    <w:rsid w:val="00147FE6"/>
    <w:rsid w:val="00152050"/>
    <w:rsid w:val="00153301"/>
    <w:rsid w:val="0015531F"/>
    <w:rsid w:val="001557AC"/>
    <w:rsid w:val="00156C8D"/>
    <w:rsid w:val="00157335"/>
    <w:rsid w:val="00157907"/>
    <w:rsid w:val="00160708"/>
    <w:rsid w:val="00160E3A"/>
    <w:rsid w:val="00162D9F"/>
    <w:rsid w:val="001660AC"/>
    <w:rsid w:val="00166B5B"/>
    <w:rsid w:val="001672B4"/>
    <w:rsid w:val="001677A6"/>
    <w:rsid w:val="00167C99"/>
    <w:rsid w:val="001704E2"/>
    <w:rsid w:val="001706BB"/>
    <w:rsid w:val="00170D9D"/>
    <w:rsid w:val="00172307"/>
    <w:rsid w:val="00174073"/>
    <w:rsid w:val="001753BC"/>
    <w:rsid w:val="0017559F"/>
    <w:rsid w:val="001813EA"/>
    <w:rsid w:val="00182A48"/>
    <w:rsid w:val="00182BEF"/>
    <w:rsid w:val="00183036"/>
    <w:rsid w:val="00184930"/>
    <w:rsid w:val="00185F27"/>
    <w:rsid w:val="0018669C"/>
    <w:rsid w:val="001869C3"/>
    <w:rsid w:val="0019086B"/>
    <w:rsid w:val="001910C6"/>
    <w:rsid w:val="00191375"/>
    <w:rsid w:val="00191B1A"/>
    <w:rsid w:val="0019285A"/>
    <w:rsid w:val="0019297D"/>
    <w:rsid w:val="001946A0"/>
    <w:rsid w:val="00194814"/>
    <w:rsid w:val="00195D3B"/>
    <w:rsid w:val="0019676C"/>
    <w:rsid w:val="00196AB4"/>
    <w:rsid w:val="001A0B21"/>
    <w:rsid w:val="001A0E02"/>
    <w:rsid w:val="001A3E1F"/>
    <w:rsid w:val="001A5A27"/>
    <w:rsid w:val="001A61B9"/>
    <w:rsid w:val="001B0E31"/>
    <w:rsid w:val="001B1000"/>
    <w:rsid w:val="001B1DD5"/>
    <w:rsid w:val="001B3313"/>
    <w:rsid w:val="001B3796"/>
    <w:rsid w:val="001B5A5D"/>
    <w:rsid w:val="001B5EBF"/>
    <w:rsid w:val="001B62A2"/>
    <w:rsid w:val="001B6DA0"/>
    <w:rsid w:val="001C0710"/>
    <w:rsid w:val="001C46E7"/>
    <w:rsid w:val="001C5158"/>
    <w:rsid w:val="001C5684"/>
    <w:rsid w:val="001C5E0A"/>
    <w:rsid w:val="001C7945"/>
    <w:rsid w:val="001D04DE"/>
    <w:rsid w:val="001D1963"/>
    <w:rsid w:val="001D2212"/>
    <w:rsid w:val="001D4F09"/>
    <w:rsid w:val="001D65CF"/>
    <w:rsid w:val="001D753C"/>
    <w:rsid w:val="001E049B"/>
    <w:rsid w:val="001E1141"/>
    <w:rsid w:val="001E2219"/>
    <w:rsid w:val="001E2BFC"/>
    <w:rsid w:val="001E40FD"/>
    <w:rsid w:val="001E4731"/>
    <w:rsid w:val="001E5125"/>
    <w:rsid w:val="001E5366"/>
    <w:rsid w:val="001E5F96"/>
    <w:rsid w:val="001E65CA"/>
    <w:rsid w:val="001E6600"/>
    <w:rsid w:val="001E6808"/>
    <w:rsid w:val="001E721A"/>
    <w:rsid w:val="001E7666"/>
    <w:rsid w:val="001E7FBF"/>
    <w:rsid w:val="001F0C33"/>
    <w:rsid w:val="001F34A0"/>
    <w:rsid w:val="001F4F03"/>
    <w:rsid w:val="001F52F0"/>
    <w:rsid w:val="001F5741"/>
    <w:rsid w:val="001F5D7B"/>
    <w:rsid w:val="001F61F2"/>
    <w:rsid w:val="001F664B"/>
    <w:rsid w:val="001F669A"/>
    <w:rsid w:val="001F69A6"/>
    <w:rsid w:val="001F6F89"/>
    <w:rsid w:val="001F763E"/>
    <w:rsid w:val="001F7EA9"/>
    <w:rsid w:val="002002CF"/>
    <w:rsid w:val="00202F52"/>
    <w:rsid w:val="002031B8"/>
    <w:rsid w:val="00204A5C"/>
    <w:rsid w:val="00204A8A"/>
    <w:rsid w:val="0020503D"/>
    <w:rsid w:val="0020541C"/>
    <w:rsid w:val="00205609"/>
    <w:rsid w:val="0020721D"/>
    <w:rsid w:val="00210B90"/>
    <w:rsid w:val="002115AF"/>
    <w:rsid w:val="00211891"/>
    <w:rsid w:val="00212245"/>
    <w:rsid w:val="0021232B"/>
    <w:rsid w:val="0021316F"/>
    <w:rsid w:val="00214D9E"/>
    <w:rsid w:val="00216FB8"/>
    <w:rsid w:val="002215B4"/>
    <w:rsid w:val="00221B57"/>
    <w:rsid w:val="00222EFF"/>
    <w:rsid w:val="0022436E"/>
    <w:rsid w:val="00224AB7"/>
    <w:rsid w:val="0022524B"/>
    <w:rsid w:val="00225C2C"/>
    <w:rsid w:val="00226EB0"/>
    <w:rsid w:val="002275CC"/>
    <w:rsid w:val="002306C1"/>
    <w:rsid w:val="00230F4D"/>
    <w:rsid w:val="0023241D"/>
    <w:rsid w:val="002324FE"/>
    <w:rsid w:val="00234195"/>
    <w:rsid w:val="002350F9"/>
    <w:rsid w:val="002352AA"/>
    <w:rsid w:val="002362A0"/>
    <w:rsid w:val="0023640E"/>
    <w:rsid w:val="00241469"/>
    <w:rsid w:val="0024175C"/>
    <w:rsid w:val="002420BA"/>
    <w:rsid w:val="0024266D"/>
    <w:rsid w:val="00243BE5"/>
    <w:rsid w:val="00243EB4"/>
    <w:rsid w:val="00244443"/>
    <w:rsid w:val="00244B86"/>
    <w:rsid w:val="00245259"/>
    <w:rsid w:val="002453DF"/>
    <w:rsid w:val="00246D7C"/>
    <w:rsid w:val="00246ECA"/>
    <w:rsid w:val="0024731B"/>
    <w:rsid w:val="00247547"/>
    <w:rsid w:val="00247E03"/>
    <w:rsid w:val="00250EC8"/>
    <w:rsid w:val="00251105"/>
    <w:rsid w:val="00253BDD"/>
    <w:rsid w:val="002547C9"/>
    <w:rsid w:val="00254FA6"/>
    <w:rsid w:val="00255754"/>
    <w:rsid w:val="00256269"/>
    <w:rsid w:val="00256C6A"/>
    <w:rsid w:val="00257054"/>
    <w:rsid w:val="0026006E"/>
    <w:rsid w:val="0026121B"/>
    <w:rsid w:val="002613F6"/>
    <w:rsid w:val="00262153"/>
    <w:rsid w:val="002637CC"/>
    <w:rsid w:val="00264F4F"/>
    <w:rsid w:val="00265345"/>
    <w:rsid w:val="00265E38"/>
    <w:rsid w:val="00267320"/>
    <w:rsid w:val="00267A6A"/>
    <w:rsid w:val="0027153C"/>
    <w:rsid w:val="002734FD"/>
    <w:rsid w:val="00273819"/>
    <w:rsid w:val="00273F5C"/>
    <w:rsid w:val="00275340"/>
    <w:rsid w:val="0027765D"/>
    <w:rsid w:val="00277694"/>
    <w:rsid w:val="00277D5F"/>
    <w:rsid w:val="00280DC4"/>
    <w:rsid w:val="00281EB1"/>
    <w:rsid w:val="00282743"/>
    <w:rsid w:val="002831F1"/>
    <w:rsid w:val="00287037"/>
    <w:rsid w:val="0028712C"/>
    <w:rsid w:val="00292EB8"/>
    <w:rsid w:val="002933ED"/>
    <w:rsid w:val="002941CE"/>
    <w:rsid w:val="00294E0F"/>
    <w:rsid w:val="00294F20"/>
    <w:rsid w:val="002973B0"/>
    <w:rsid w:val="0029746A"/>
    <w:rsid w:val="002A0D99"/>
    <w:rsid w:val="002A1186"/>
    <w:rsid w:val="002A13F5"/>
    <w:rsid w:val="002A21C4"/>
    <w:rsid w:val="002A2A36"/>
    <w:rsid w:val="002A2F24"/>
    <w:rsid w:val="002A35BC"/>
    <w:rsid w:val="002A3CFF"/>
    <w:rsid w:val="002A5C1C"/>
    <w:rsid w:val="002B0E2C"/>
    <w:rsid w:val="002B1289"/>
    <w:rsid w:val="002B131F"/>
    <w:rsid w:val="002B16F4"/>
    <w:rsid w:val="002B1927"/>
    <w:rsid w:val="002B3FFA"/>
    <w:rsid w:val="002B4A30"/>
    <w:rsid w:val="002B618D"/>
    <w:rsid w:val="002B7202"/>
    <w:rsid w:val="002B7553"/>
    <w:rsid w:val="002B7A2C"/>
    <w:rsid w:val="002B7C12"/>
    <w:rsid w:val="002B7D20"/>
    <w:rsid w:val="002C0142"/>
    <w:rsid w:val="002C0B35"/>
    <w:rsid w:val="002C1BD3"/>
    <w:rsid w:val="002C202A"/>
    <w:rsid w:val="002C2CD4"/>
    <w:rsid w:val="002C3A01"/>
    <w:rsid w:val="002C3E2C"/>
    <w:rsid w:val="002C4679"/>
    <w:rsid w:val="002C48A6"/>
    <w:rsid w:val="002C4DA8"/>
    <w:rsid w:val="002C6809"/>
    <w:rsid w:val="002C6B28"/>
    <w:rsid w:val="002C6C18"/>
    <w:rsid w:val="002C6C26"/>
    <w:rsid w:val="002D1456"/>
    <w:rsid w:val="002D1725"/>
    <w:rsid w:val="002D1B5D"/>
    <w:rsid w:val="002D298E"/>
    <w:rsid w:val="002D2ADC"/>
    <w:rsid w:val="002D5390"/>
    <w:rsid w:val="002E00F5"/>
    <w:rsid w:val="002E0EFC"/>
    <w:rsid w:val="002E2122"/>
    <w:rsid w:val="002E2252"/>
    <w:rsid w:val="002E3E3E"/>
    <w:rsid w:val="002E5AB6"/>
    <w:rsid w:val="002F035C"/>
    <w:rsid w:val="002F075F"/>
    <w:rsid w:val="002F117D"/>
    <w:rsid w:val="002F12A6"/>
    <w:rsid w:val="002F155B"/>
    <w:rsid w:val="002F1608"/>
    <w:rsid w:val="002F1786"/>
    <w:rsid w:val="002F23F9"/>
    <w:rsid w:val="002F3F6D"/>
    <w:rsid w:val="002F6395"/>
    <w:rsid w:val="002F6453"/>
    <w:rsid w:val="002F7FB5"/>
    <w:rsid w:val="00300709"/>
    <w:rsid w:val="0030090C"/>
    <w:rsid w:val="00300AA6"/>
    <w:rsid w:val="00301028"/>
    <w:rsid w:val="00301B6D"/>
    <w:rsid w:val="003033EC"/>
    <w:rsid w:val="00303C10"/>
    <w:rsid w:val="00304A4D"/>
    <w:rsid w:val="00306682"/>
    <w:rsid w:val="00307557"/>
    <w:rsid w:val="00312DFF"/>
    <w:rsid w:val="00313A5F"/>
    <w:rsid w:val="00314287"/>
    <w:rsid w:val="00314F81"/>
    <w:rsid w:val="0031562B"/>
    <w:rsid w:val="003162AC"/>
    <w:rsid w:val="003170EF"/>
    <w:rsid w:val="003171B1"/>
    <w:rsid w:val="003171F6"/>
    <w:rsid w:val="003179A5"/>
    <w:rsid w:val="00317E5B"/>
    <w:rsid w:val="00321140"/>
    <w:rsid w:val="003227EF"/>
    <w:rsid w:val="00322D94"/>
    <w:rsid w:val="003233D7"/>
    <w:rsid w:val="00324407"/>
    <w:rsid w:val="0032444A"/>
    <w:rsid w:val="003260A4"/>
    <w:rsid w:val="00327053"/>
    <w:rsid w:val="00327106"/>
    <w:rsid w:val="003273E1"/>
    <w:rsid w:val="003305EE"/>
    <w:rsid w:val="003336D1"/>
    <w:rsid w:val="0033624F"/>
    <w:rsid w:val="003403EE"/>
    <w:rsid w:val="00341E83"/>
    <w:rsid w:val="003420EB"/>
    <w:rsid w:val="00343060"/>
    <w:rsid w:val="00343255"/>
    <w:rsid w:val="00344264"/>
    <w:rsid w:val="00345258"/>
    <w:rsid w:val="003454D8"/>
    <w:rsid w:val="003458BF"/>
    <w:rsid w:val="00345EC1"/>
    <w:rsid w:val="00346616"/>
    <w:rsid w:val="00346B46"/>
    <w:rsid w:val="00347EBD"/>
    <w:rsid w:val="00350E83"/>
    <w:rsid w:val="00350F21"/>
    <w:rsid w:val="00351C27"/>
    <w:rsid w:val="003523B9"/>
    <w:rsid w:val="00354F2A"/>
    <w:rsid w:val="00355602"/>
    <w:rsid w:val="00356B00"/>
    <w:rsid w:val="00356ED5"/>
    <w:rsid w:val="00360216"/>
    <w:rsid w:val="003614E5"/>
    <w:rsid w:val="00362BE2"/>
    <w:rsid w:val="00363DB0"/>
    <w:rsid w:val="003648E9"/>
    <w:rsid w:val="00364BAC"/>
    <w:rsid w:val="00365DFA"/>
    <w:rsid w:val="00365E7A"/>
    <w:rsid w:val="00365F24"/>
    <w:rsid w:val="003661AE"/>
    <w:rsid w:val="003671B1"/>
    <w:rsid w:val="00370BBF"/>
    <w:rsid w:val="00370CC5"/>
    <w:rsid w:val="00371632"/>
    <w:rsid w:val="003719BD"/>
    <w:rsid w:val="00372D97"/>
    <w:rsid w:val="00374743"/>
    <w:rsid w:val="00374DA0"/>
    <w:rsid w:val="00376950"/>
    <w:rsid w:val="00377953"/>
    <w:rsid w:val="00377C92"/>
    <w:rsid w:val="00380556"/>
    <w:rsid w:val="003812BE"/>
    <w:rsid w:val="003814F3"/>
    <w:rsid w:val="003820F9"/>
    <w:rsid w:val="00382304"/>
    <w:rsid w:val="0038265E"/>
    <w:rsid w:val="00384373"/>
    <w:rsid w:val="003850A6"/>
    <w:rsid w:val="00385718"/>
    <w:rsid w:val="00385DC1"/>
    <w:rsid w:val="00387890"/>
    <w:rsid w:val="00391A55"/>
    <w:rsid w:val="00392174"/>
    <w:rsid w:val="00396728"/>
    <w:rsid w:val="00396D89"/>
    <w:rsid w:val="003977D4"/>
    <w:rsid w:val="00397D10"/>
    <w:rsid w:val="00397F9B"/>
    <w:rsid w:val="003A08FF"/>
    <w:rsid w:val="003A2110"/>
    <w:rsid w:val="003A3666"/>
    <w:rsid w:val="003A66FF"/>
    <w:rsid w:val="003A6FF7"/>
    <w:rsid w:val="003A76EE"/>
    <w:rsid w:val="003B231A"/>
    <w:rsid w:val="003B2355"/>
    <w:rsid w:val="003B32EE"/>
    <w:rsid w:val="003B337D"/>
    <w:rsid w:val="003B3FEB"/>
    <w:rsid w:val="003B4093"/>
    <w:rsid w:val="003B6BD8"/>
    <w:rsid w:val="003C1BD7"/>
    <w:rsid w:val="003C51AB"/>
    <w:rsid w:val="003C5C7A"/>
    <w:rsid w:val="003C6F9A"/>
    <w:rsid w:val="003C7D56"/>
    <w:rsid w:val="003C7E5E"/>
    <w:rsid w:val="003D0556"/>
    <w:rsid w:val="003D0684"/>
    <w:rsid w:val="003D13E3"/>
    <w:rsid w:val="003D143D"/>
    <w:rsid w:val="003D1B71"/>
    <w:rsid w:val="003D315F"/>
    <w:rsid w:val="003D417A"/>
    <w:rsid w:val="003D5BED"/>
    <w:rsid w:val="003D6C45"/>
    <w:rsid w:val="003D7A27"/>
    <w:rsid w:val="003E0005"/>
    <w:rsid w:val="003E0C14"/>
    <w:rsid w:val="003E0CA4"/>
    <w:rsid w:val="003E1595"/>
    <w:rsid w:val="003E2021"/>
    <w:rsid w:val="003E3664"/>
    <w:rsid w:val="003E391F"/>
    <w:rsid w:val="003E3E72"/>
    <w:rsid w:val="003E60CD"/>
    <w:rsid w:val="003E62FE"/>
    <w:rsid w:val="003E6645"/>
    <w:rsid w:val="003E6841"/>
    <w:rsid w:val="003E707C"/>
    <w:rsid w:val="003E7835"/>
    <w:rsid w:val="003F01D1"/>
    <w:rsid w:val="003F0DAA"/>
    <w:rsid w:val="003F1EF1"/>
    <w:rsid w:val="003F211F"/>
    <w:rsid w:val="003F33AD"/>
    <w:rsid w:val="003F33B1"/>
    <w:rsid w:val="003F4356"/>
    <w:rsid w:val="003F4976"/>
    <w:rsid w:val="003F6D6D"/>
    <w:rsid w:val="003F6F63"/>
    <w:rsid w:val="003F76DA"/>
    <w:rsid w:val="003F7757"/>
    <w:rsid w:val="0040069F"/>
    <w:rsid w:val="00400CDF"/>
    <w:rsid w:val="00403559"/>
    <w:rsid w:val="00406EC9"/>
    <w:rsid w:val="0041017F"/>
    <w:rsid w:val="004112FE"/>
    <w:rsid w:val="00412922"/>
    <w:rsid w:val="0041373C"/>
    <w:rsid w:val="00414333"/>
    <w:rsid w:val="00414DD7"/>
    <w:rsid w:val="0042268C"/>
    <w:rsid w:val="00422ABA"/>
    <w:rsid w:val="004246C1"/>
    <w:rsid w:val="0042546F"/>
    <w:rsid w:val="00425593"/>
    <w:rsid w:val="00425AC4"/>
    <w:rsid w:val="0042636A"/>
    <w:rsid w:val="00426980"/>
    <w:rsid w:val="00426CBE"/>
    <w:rsid w:val="00426F3E"/>
    <w:rsid w:val="004303B0"/>
    <w:rsid w:val="00431464"/>
    <w:rsid w:val="00433733"/>
    <w:rsid w:val="00433B2D"/>
    <w:rsid w:val="004352F6"/>
    <w:rsid w:val="00436B10"/>
    <w:rsid w:val="00437A7E"/>
    <w:rsid w:val="004407CC"/>
    <w:rsid w:val="0044446B"/>
    <w:rsid w:val="004456D8"/>
    <w:rsid w:val="00445F5E"/>
    <w:rsid w:val="00446250"/>
    <w:rsid w:val="00447862"/>
    <w:rsid w:val="00447D21"/>
    <w:rsid w:val="00451388"/>
    <w:rsid w:val="00451580"/>
    <w:rsid w:val="00451773"/>
    <w:rsid w:val="00454033"/>
    <w:rsid w:val="004550C2"/>
    <w:rsid w:val="0045510E"/>
    <w:rsid w:val="004552C4"/>
    <w:rsid w:val="004558A7"/>
    <w:rsid w:val="00455A3B"/>
    <w:rsid w:val="00455E2C"/>
    <w:rsid w:val="0045746D"/>
    <w:rsid w:val="00457E47"/>
    <w:rsid w:val="004608EF"/>
    <w:rsid w:val="00460956"/>
    <w:rsid w:val="004620F4"/>
    <w:rsid w:val="004632E2"/>
    <w:rsid w:val="00463603"/>
    <w:rsid w:val="00465424"/>
    <w:rsid w:val="00466404"/>
    <w:rsid w:val="00471F9C"/>
    <w:rsid w:val="00472451"/>
    <w:rsid w:val="00472C7F"/>
    <w:rsid w:val="00472F7B"/>
    <w:rsid w:val="00473BE0"/>
    <w:rsid w:val="004740A1"/>
    <w:rsid w:val="004742F3"/>
    <w:rsid w:val="00474B64"/>
    <w:rsid w:val="00475E7A"/>
    <w:rsid w:val="00475F23"/>
    <w:rsid w:val="00476B55"/>
    <w:rsid w:val="00477EFB"/>
    <w:rsid w:val="00480B31"/>
    <w:rsid w:val="0048151B"/>
    <w:rsid w:val="004822BB"/>
    <w:rsid w:val="00482414"/>
    <w:rsid w:val="00482AEB"/>
    <w:rsid w:val="00482BC2"/>
    <w:rsid w:val="00484860"/>
    <w:rsid w:val="00485AE2"/>
    <w:rsid w:val="00486B17"/>
    <w:rsid w:val="00490029"/>
    <w:rsid w:val="00491847"/>
    <w:rsid w:val="00492A90"/>
    <w:rsid w:val="00492B8D"/>
    <w:rsid w:val="00493B6E"/>
    <w:rsid w:val="00493E0C"/>
    <w:rsid w:val="0049555E"/>
    <w:rsid w:val="00496444"/>
    <w:rsid w:val="00496CC4"/>
    <w:rsid w:val="0049702F"/>
    <w:rsid w:val="0049756C"/>
    <w:rsid w:val="004976C5"/>
    <w:rsid w:val="004977F1"/>
    <w:rsid w:val="004A09AF"/>
    <w:rsid w:val="004A0C10"/>
    <w:rsid w:val="004A1527"/>
    <w:rsid w:val="004A591F"/>
    <w:rsid w:val="004A5F12"/>
    <w:rsid w:val="004A6C67"/>
    <w:rsid w:val="004A73CA"/>
    <w:rsid w:val="004A7548"/>
    <w:rsid w:val="004B10D9"/>
    <w:rsid w:val="004B1F26"/>
    <w:rsid w:val="004B23BC"/>
    <w:rsid w:val="004B2D5C"/>
    <w:rsid w:val="004B35E2"/>
    <w:rsid w:val="004B36FE"/>
    <w:rsid w:val="004B3D97"/>
    <w:rsid w:val="004B42DE"/>
    <w:rsid w:val="004B4631"/>
    <w:rsid w:val="004B4674"/>
    <w:rsid w:val="004B4A0B"/>
    <w:rsid w:val="004C2693"/>
    <w:rsid w:val="004C28CD"/>
    <w:rsid w:val="004C2C55"/>
    <w:rsid w:val="004C2DC2"/>
    <w:rsid w:val="004C3D09"/>
    <w:rsid w:val="004C5D21"/>
    <w:rsid w:val="004C6D09"/>
    <w:rsid w:val="004C6E09"/>
    <w:rsid w:val="004C71E0"/>
    <w:rsid w:val="004D04D3"/>
    <w:rsid w:val="004D3D3E"/>
    <w:rsid w:val="004D4931"/>
    <w:rsid w:val="004D4A68"/>
    <w:rsid w:val="004D509F"/>
    <w:rsid w:val="004D6037"/>
    <w:rsid w:val="004D603F"/>
    <w:rsid w:val="004D657B"/>
    <w:rsid w:val="004D7076"/>
    <w:rsid w:val="004E0EEF"/>
    <w:rsid w:val="004E21C6"/>
    <w:rsid w:val="004E3419"/>
    <w:rsid w:val="004E3CE6"/>
    <w:rsid w:val="004E5716"/>
    <w:rsid w:val="004E7089"/>
    <w:rsid w:val="004F1C94"/>
    <w:rsid w:val="004F39A0"/>
    <w:rsid w:val="004F4CDC"/>
    <w:rsid w:val="004F583C"/>
    <w:rsid w:val="004F7571"/>
    <w:rsid w:val="004F7C4C"/>
    <w:rsid w:val="0050075A"/>
    <w:rsid w:val="00500864"/>
    <w:rsid w:val="00501029"/>
    <w:rsid w:val="00501DB1"/>
    <w:rsid w:val="00503F31"/>
    <w:rsid w:val="005048AB"/>
    <w:rsid w:val="00505A87"/>
    <w:rsid w:val="005065A1"/>
    <w:rsid w:val="005065F1"/>
    <w:rsid w:val="00507098"/>
    <w:rsid w:val="00510783"/>
    <w:rsid w:val="005114EE"/>
    <w:rsid w:val="0051160F"/>
    <w:rsid w:val="00511C95"/>
    <w:rsid w:val="0051352D"/>
    <w:rsid w:val="00513B35"/>
    <w:rsid w:val="00514366"/>
    <w:rsid w:val="00514E8B"/>
    <w:rsid w:val="0051554F"/>
    <w:rsid w:val="0051592D"/>
    <w:rsid w:val="00515B75"/>
    <w:rsid w:val="005167C5"/>
    <w:rsid w:val="00517653"/>
    <w:rsid w:val="00521A1C"/>
    <w:rsid w:val="00522A64"/>
    <w:rsid w:val="0052360D"/>
    <w:rsid w:val="005273C5"/>
    <w:rsid w:val="0052779D"/>
    <w:rsid w:val="00527DC8"/>
    <w:rsid w:val="0053531D"/>
    <w:rsid w:val="00535789"/>
    <w:rsid w:val="00537A94"/>
    <w:rsid w:val="00541558"/>
    <w:rsid w:val="005415C6"/>
    <w:rsid w:val="005418AA"/>
    <w:rsid w:val="00543363"/>
    <w:rsid w:val="00543B68"/>
    <w:rsid w:val="00543D98"/>
    <w:rsid w:val="0054664B"/>
    <w:rsid w:val="00547B51"/>
    <w:rsid w:val="00550972"/>
    <w:rsid w:val="00552384"/>
    <w:rsid w:val="00553341"/>
    <w:rsid w:val="00553E37"/>
    <w:rsid w:val="00553E67"/>
    <w:rsid w:val="005541C6"/>
    <w:rsid w:val="0055442F"/>
    <w:rsid w:val="005549D5"/>
    <w:rsid w:val="00554EDA"/>
    <w:rsid w:val="00556CBE"/>
    <w:rsid w:val="00556CEF"/>
    <w:rsid w:val="00557EA9"/>
    <w:rsid w:val="00560249"/>
    <w:rsid w:val="00561B13"/>
    <w:rsid w:val="005641D1"/>
    <w:rsid w:val="00565155"/>
    <w:rsid w:val="0056544D"/>
    <w:rsid w:val="00566B19"/>
    <w:rsid w:val="00567154"/>
    <w:rsid w:val="0056750F"/>
    <w:rsid w:val="005675BB"/>
    <w:rsid w:val="0056786C"/>
    <w:rsid w:val="00567B84"/>
    <w:rsid w:val="005704C2"/>
    <w:rsid w:val="00570E71"/>
    <w:rsid w:val="00572565"/>
    <w:rsid w:val="005734C7"/>
    <w:rsid w:val="005748DC"/>
    <w:rsid w:val="00574E14"/>
    <w:rsid w:val="00575BF1"/>
    <w:rsid w:val="00575E98"/>
    <w:rsid w:val="00577B58"/>
    <w:rsid w:val="00577C40"/>
    <w:rsid w:val="005806E3"/>
    <w:rsid w:val="00580FB4"/>
    <w:rsid w:val="0058243F"/>
    <w:rsid w:val="00582D56"/>
    <w:rsid w:val="00583B7C"/>
    <w:rsid w:val="0058475D"/>
    <w:rsid w:val="0058480E"/>
    <w:rsid w:val="00584CFF"/>
    <w:rsid w:val="0058642A"/>
    <w:rsid w:val="00587978"/>
    <w:rsid w:val="00590449"/>
    <w:rsid w:val="005904D3"/>
    <w:rsid w:val="00591315"/>
    <w:rsid w:val="005914AA"/>
    <w:rsid w:val="00591DE1"/>
    <w:rsid w:val="00593331"/>
    <w:rsid w:val="00595745"/>
    <w:rsid w:val="00596778"/>
    <w:rsid w:val="0059763B"/>
    <w:rsid w:val="00597AE1"/>
    <w:rsid w:val="00597F77"/>
    <w:rsid w:val="005A0793"/>
    <w:rsid w:val="005A08F2"/>
    <w:rsid w:val="005A09BC"/>
    <w:rsid w:val="005A0C17"/>
    <w:rsid w:val="005A0ECD"/>
    <w:rsid w:val="005A1114"/>
    <w:rsid w:val="005A21CD"/>
    <w:rsid w:val="005A2B6C"/>
    <w:rsid w:val="005A3296"/>
    <w:rsid w:val="005A3E09"/>
    <w:rsid w:val="005A40C6"/>
    <w:rsid w:val="005A455A"/>
    <w:rsid w:val="005A6053"/>
    <w:rsid w:val="005B0BF2"/>
    <w:rsid w:val="005B0D35"/>
    <w:rsid w:val="005B7477"/>
    <w:rsid w:val="005B7586"/>
    <w:rsid w:val="005B7A7A"/>
    <w:rsid w:val="005C00B4"/>
    <w:rsid w:val="005C115C"/>
    <w:rsid w:val="005C2643"/>
    <w:rsid w:val="005C2FA2"/>
    <w:rsid w:val="005C322C"/>
    <w:rsid w:val="005C3B48"/>
    <w:rsid w:val="005C4A5C"/>
    <w:rsid w:val="005C553B"/>
    <w:rsid w:val="005C6716"/>
    <w:rsid w:val="005C71FC"/>
    <w:rsid w:val="005C76E3"/>
    <w:rsid w:val="005C7820"/>
    <w:rsid w:val="005D0F2F"/>
    <w:rsid w:val="005D1ACF"/>
    <w:rsid w:val="005D1B0A"/>
    <w:rsid w:val="005D3A61"/>
    <w:rsid w:val="005D5BDC"/>
    <w:rsid w:val="005D5E67"/>
    <w:rsid w:val="005D6356"/>
    <w:rsid w:val="005D7DF9"/>
    <w:rsid w:val="005E1558"/>
    <w:rsid w:val="005E1AAC"/>
    <w:rsid w:val="005E33DF"/>
    <w:rsid w:val="005E38D8"/>
    <w:rsid w:val="005E3C61"/>
    <w:rsid w:val="005E42FA"/>
    <w:rsid w:val="005E58BC"/>
    <w:rsid w:val="005E58D7"/>
    <w:rsid w:val="005E6502"/>
    <w:rsid w:val="005E6B05"/>
    <w:rsid w:val="005F06C7"/>
    <w:rsid w:val="005F0EB1"/>
    <w:rsid w:val="005F1F8D"/>
    <w:rsid w:val="005F331D"/>
    <w:rsid w:val="005F5CA2"/>
    <w:rsid w:val="005F63D6"/>
    <w:rsid w:val="005F7F69"/>
    <w:rsid w:val="00600171"/>
    <w:rsid w:val="006003E9"/>
    <w:rsid w:val="00601163"/>
    <w:rsid w:val="00601BEE"/>
    <w:rsid w:val="0060267C"/>
    <w:rsid w:val="00602AD9"/>
    <w:rsid w:val="00602BEE"/>
    <w:rsid w:val="00602CC5"/>
    <w:rsid w:val="00603180"/>
    <w:rsid w:val="006036CA"/>
    <w:rsid w:val="00603E4B"/>
    <w:rsid w:val="00604E99"/>
    <w:rsid w:val="00605606"/>
    <w:rsid w:val="0060572E"/>
    <w:rsid w:val="0060704B"/>
    <w:rsid w:val="00607B72"/>
    <w:rsid w:val="00610D9E"/>
    <w:rsid w:val="00612638"/>
    <w:rsid w:val="0061319E"/>
    <w:rsid w:val="006137EA"/>
    <w:rsid w:val="00614044"/>
    <w:rsid w:val="00615ABF"/>
    <w:rsid w:val="006200BE"/>
    <w:rsid w:val="00620EAB"/>
    <w:rsid w:val="006218B2"/>
    <w:rsid w:val="00622CD2"/>
    <w:rsid w:val="006242D1"/>
    <w:rsid w:val="006248DC"/>
    <w:rsid w:val="00624BAC"/>
    <w:rsid w:val="00630BB6"/>
    <w:rsid w:val="00630EA0"/>
    <w:rsid w:val="00631111"/>
    <w:rsid w:val="006344A8"/>
    <w:rsid w:val="0063486C"/>
    <w:rsid w:val="00635C6D"/>
    <w:rsid w:val="00635D6B"/>
    <w:rsid w:val="00635DAB"/>
    <w:rsid w:val="00635F16"/>
    <w:rsid w:val="006363B0"/>
    <w:rsid w:val="0063792E"/>
    <w:rsid w:val="006379D2"/>
    <w:rsid w:val="00640371"/>
    <w:rsid w:val="00640471"/>
    <w:rsid w:val="006406B2"/>
    <w:rsid w:val="00640939"/>
    <w:rsid w:val="00641776"/>
    <w:rsid w:val="00642535"/>
    <w:rsid w:val="0064371B"/>
    <w:rsid w:val="00643A96"/>
    <w:rsid w:val="006442B2"/>
    <w:rsid w:val="00645F38"/>
    <w:rsid w:val="00646C00"/>
    <w:rsid w:val="00646D2A"/>
    <w:rsid w:val="00650D82"/>
    <w:rsid w:val="0065149D"/>
    <w:rsid w:val="00651D0F"/>
    <w:rsid w:val="006526A0"/>
    <w:rsid w:val="00653813"/>
    <w:rsid w:val="00653FA0"/>
    <w:rsid w:val="00654369"/>
    <w:rsid w:val="00657BF2"/>
    <w:rsid w:val="00660E41"/>
    <w:rsid w:val="006611FF"/>
    <w:rsid w:val="0066173F"/>
    <w:rsid w:val="00664FAD"/>
    <w:rsid w:val="006659E5"/>
    <w:rsid w:val="00666652"/>
    <w:rsid w:val="00667F8A"/>
    <w:rsid w:val="00670327"/>
    <w:rsid w:val="00670329"/>
    <w:rsid w:val="0067183F"/>
    <w:rsid w:val="00671D98"/>
    <w:rsid w:val="006722BF"/>
    <w:rsid w:val="00673FFE"/>
    <w:rsid w:val="0067584E"/>
    <w:rsid w:val="006759A5"/>
    <w:rsid w:val="00676117"/>
    <w:rsid w:val="006766CE"/>
    <w:rsid w:val="00677A2E"/>
    <w:rsid w:val="006819DA"/>
    <w:rsid w:val="00681A0A"/>
    <w:rsid w:val="00684491"/>
    <w:rsid w:val="00685C86"/>
    <w:rsid w:val="00686055"/>
    <w:rsid w:val="00686AB7"/>
    <w:rsid w:val="006908CF"/>
    <w:rsid w:val="00691092"/>
    <w:rsid w:val="006919F0"/>
    <w:rsid w:val="0069203A"/>
    <w:rsid w:val="0069296B"/>
    <w:rsid w:val="0069349B"/>
    <w:rsid w:val="00693D43"/>
    <w:rsid w:val="006947AA"/>
    <w:rsid w:val="00694F3C"/>
    <w:rsid w:val="00696B75"/>
    <w:rsid w:val="00696CCF"/>
    <w:rsid w:val="006979D2"/>
    <w:rsid w:val="006A0E85"/>
    <w:rsid w:val="006A0FCD"/>
    <w:rsid w:val="006A1272"/>
    <w:rsid w:val="006A3344"/>
    <w:rsid w:val="006A50F4"/>
    <w:rsid w:val="006A5365"/>
    <w:rsid w:val="006A6922"/>
    <w:rsid w:val="006A711C"/>
    <w:rsid w:val="006A75BC"/>
    <w:rsid w:val="006A7981"/>
    <w:rsid w:val="006A79B3"/>
    <w:rsid w:val="006A7FE3"/>
    <w:rsid w:val="006B0D70"/>
    <w:rsid w:val="006B2907"/>
    <w:rsid w:val="006B3436"/>
    <w:rsid w:val="006B3F90"/>
    <w:rsid w:val="006B58C8"/>
    <w:rsid w:val="006B5BB2"/>
    <w:rsid w:val="006B6469"/>
    <w:rsid w:val="006C02C9"/>
    <w:rsid w:val="006C178B"/>
    <w:rsid w:val="006C1B23"/>
    <w:rsid w:val="006C1CAB"/>
    <w:rsid w:val="006C2219"/>
    <w:rsid w:val="006C3471"/>
    <w:rsid w:val="006C359E"/>
    <w:rsid w:val="006C5B9D"/>
    <w:rsid w:val="006D0564"/>
    <w:rsid w:val="006D07EA"/>
    <w:rsid w:val="006D102F"/>
    <w:rsid w:val="006D17B4"/>
    <w:rsid w:val="006D29D8"/>
    <w:rsid w:val="006D3158"/>
    <w:rsid w:val="006D4062"/>
    <w:rsid w:val="006D5FE5"/>
    <w:rsid w:val="006D69FF"/>
    <w:rsid w:val="006E0662"/>
    <w:rsid w:val="006E0F14"/>
    <w:rsid w:val="006E25FF"/>
    <w:rsid w:val="006E27BF"/>
    <w:rsid w:val="006E4D25"/>
    <w:rsid w:val="006E5858"/>
    <w:rsid w:val="006E5FD2"/>
    <w:rsid w:val="006E607E"/>
    <w:rsid w:val="006E7AEA"/>
    <w:rsid w:val="006E7F3A"/>
    <w:rsid w:val="006F1188"/>
    <w:rsid w:val="006F1403"/>
    <w:rsid w:val="006F1D21"/>
    <w:rsid w:val="006F28EE"/>
    <w:rsid w:val="006F3148"/>
    <w:rsid w:val="006F41E7"/>
    <w:rsid w:val="006F42A3"/>
    <w:rsid w:val="006F4F96"/>
    <w:rsid w:val="006F7619"/>
    <w:rsid w:val="00700088"/>
    <w:rsid w:val="007002BB"/>
    <w:rsid w:val="0070251F"/>
    <w:rsid w:val="00702CFC"/>
    <w:rsid w:val="007041C0"/>
    <w:rsid w:val="007044B3"/>
    <w:rsid w:val="00705AC6"/>
    <w:rsid w:val="00706F50"/>
    <w:rsid w:val="0070725A"/>
    <w:rsid w:val="00707714"/>
    <w:rsid w:val="00710C92"/>
    <w:rsid w:val="007117C0"/>
    <w:rsid w:val="00711BD3"/>
    <w:rsid w:val="007138E4"/>
    <w:rsid w:val="0071440A"/>
    <w:rsid w:val="00715073"/>
    <w:rsid w:val="007152C2"/>
    <w:rsid w:val="007160F9"/>
    <w:rsid w:val="007167CE"/>
    <w:rsid w:val="00716A25"/>
    <w:rsid w:val="00720BB0"/>
    <w:rsid w:val="00720E9A"/>
    <w:rsid w:val="00720EE3"/>
    <w:rsid w:val="007230E2"/>
    <w:rsid w:val="0072351F"/>
    <w:rsid w:val="007237F0"/>
    <w:rsid w:val="00723FB4"/>
    <w:rsid w:val="00724CE0"/>
    <w:rsid w:val="00724F89"/>
    <w:rsid w:val="007266D4"/>
    <w:rsid w:val="007316AA"/>
    <w:rsid w:val="00731955"/>
    <w:rsid w:val="00732925"/>
    <w:rsid w:val="00733A20"/>
    <w:rsid w:val="007350AB"/>
    <w:rsid w:val="007352B0"/>
    <w:rsid w:val="00735754"/>
    <w:rsid w:val="00735E6D"/>
    <w:rsid w:val="007372A9"/>
    <w:rsid w:val="00740B73"/>
    <w:rsid w:val="007411F2"/>
    <w:rsid w:val="00741C38"/>
    <w:rsid w:val="00742245"/>
    <w:rsid w:val="00742309"/>
    <w:rsid w:val="007439C0"/>
    <w:rsid w:val="00744238"/>
    <w:rsid w:val="00745BFA"/>
    <w:rsid w:val="00746DCB"/>
    <w:rsid w:val="0074794C"/>
    <w:rsid w:val="00753ABC"/>
    <w:rsid w:val="00756068"/>
    <w:rsid w:val="00756D5A"/>
    <w:rsid w:val="00760C73"/>
    <w:rsid w:val="00761905"/>
    <w:rsid w:val="00761F96"/>
    <w:rsid w:val="00761FDF"/>
    <w:rsid w:val="007624A5"/>
    <w:rsid w:val="007646C1"/>
    <w:rsid w:val="00766B9E"/>
    <w:rsid w:val="00770075"/>
    <w:rsid w:val="007704CA"/>
    <w:rsid w:val="007705FE"/>
    <w:rsid w:val="00770878"/>
    <w:rsid w:val="00771184"/>
    <w:rsid w:val="007727F3"/>
    <w:rsid w:val="00772D9C"/>
    <w:rsid w:val="00773417"/>
    <w:rsid w:val="0077357B"/>
    <w:rsid w:val="007737CB"/>
    <w:rsid w:val="00773BD1"/>
    <w:rsid w:val="00776357"/>
    <w:rsid w:val="00777402"/>
    <w:rsid w:val="00780863"/>
    <w:rsid w:val="00780F73"/>
    <w:rsid w:val="007812E8"/>
    <w:rsid w:val="00781F1A"/>
    <w:rsid w:val="00784354"/>
    <w:rsid w:val="0078447D"/>
    <w:rsid w:val="0078451B"/>
    <w:rsid w:val="00784DAC"/>
    <w:rsid w:val="007851F7"/>
    <w:rsid w:val="00786276"/>
    <w:rsid w:val="00786C50"/>
    <w:rsid w:val="007876AF"/>
    <w:rsid w:val="00790B26"/>
    <w:rsid w:val="00794771"/>
    <w:rsid w:val="00795857"/>
    <w:rsid w:val="007963AB"/>
    <w:rsid w:val="007A0485"/>
    <w:rsid w:val="007A1E18"/>
    <w:rsid w:val="007A22DF"/>
    <w:rsid w:val="007A2F92"/>
    <w:rsid w:val="007A37F0"/>
    <w:rsid w:val="007A3965"/>
    <w:rsid w:val="007A4DA5"/>
    <w:rsid w:val="007A6767"/>
    <w:rsid w:val="007A6C08"/>
    <w:rsid w:val="007A7FF1"/>
    <w:rsid w:val="007B2CFB"/>
    <w:rsid w:val="007B303D"/>
    <w:rsid w:val="007B33BE"/>
    <w:rsid w:val="007B3BEF"/>
    <w:rsid w:val="007B4105"/>
    <w:rsid w:val="007B4F14"/>
    <w:rsid w:val="007B5AC5"/>
    <w:rsid w:val="007B5DF8"/>
    <w:rsid w:val="007B5FAA"/>
    <w:rsid w:val="007B6DED"/>
    <w:rsid w:val="007B6F37"/>
    <w:rsid w:val="007B7EC1"/>
    <w:rsid w:val="007C26E9"/>
    <w:rsid w:val="007C2FD4"/>
    <w:rsid w:val="007C3D16"/>
    <w:rsid w:val="007C40A5"/>
    <w:rsid w:val="007C456D"/>
    <w:rsid w:val="007C45A6"/>
    <w:rsid w:val="007C47C5"/>
    <w:rsid w:val="007C5471"/>
    <w:rsid w:val="007C56D6"/>
    <w:rsid w:val="007C62AF"/>
    <w:rsid w:val="007C6A98"/>
    <w:rsid w:val="007C6B4B"/>
    <w:rsid w:val="007C7602"/>
    <w:rsid w:val="007C7A81"/>
    <w:rsid w:val="007D1AC9"/>
    <w:rsid w:val="007D2280"/>
    <w:rsid w:val="007D4314"/>
    <w:rsid w:val="007D4DE5"/>
    <w:rsid w:val="007D4FDA"/>
    <w:rsid w:val="007D5296"/>
    <w:rsid w:val="007D52E0"/>
    <w:rsid w:val="007D5A9E"/>
    <w:rsid w:val="007D5DBF"/>
    <w:rsid w:val="007D64DD"/>
    <w:rsid w:val="007D6DEE"/>
    <w:rsid w:val="007D6F69"/>
    <w:rsid w:val="007D70D5"/>
    <w:rsid w:val="007D7361"/>
    <w:rsid w:val="007D7C34"/>
    <w:rsid w:val="007D7CD6"/>
    <w:rsid w:val="007D7F8D"/>
    <w:rsid w:val="007E09C1"/>
    <w:rsid w:val="007E0E7E"/>
    <w:rsid w:val="007E0EAC"/>
    <w:rsid w:val="007E11D1"/>
    <w:rsid w:val="007E13DC"/>
    <w:rsid w:val="007E17FF"/>
    <w:rsid w:val="007E1BE1"/>
    <w:rsid w:val="007E2661"/>
    <w:rsid w:val="007E2855"/>
    <w:rsid w:val="007E29F0"/>
    <w:rsid w:val="007E4C17"/>
    <w:rsid w:val="007E554B"/>
    <w:rsid w:val="007E7BDE"/>
    <w:rsid w:val="007F0AA5"/>
    <w:rsid w:val="007F0F09"/>
    <w:rsid w:val="007F2933"/>
    <w:rsid w:val="007F2E59"/>
    <w:rsid w:val="007F3002"/>
    <w:rsid w:val="007F327B"/>
    <w:rsid w:val="007F3D36"/>
    <w:rsid w:val="007F5752"/>
    <w:rsid w:val="007F60D4"/>
    <w:rsid w:val="007F6503"/>
    <w:rsid w:val="007F6B30"/>
    <w:rsid w:val="00800FB1"/>
    <w:rsid w:val="008029BD"/>
    <w:rsid w:val="0080427A"/>
    <w:rsid w:val="0080439C"/>
    <w:rsid w:val="00804558"/>
    <w:rsid w:val="00804B76"/>
    <w:rsid w:val="00805DC6"/>
    <w:rsid w:val="00805EAF"/>
    <w:rsid w:val="00806F01"/>
    <w:rsid w:val="00810C5E"/>
    <w:rsid w:val="00811476"/>
    <w:rsid w:val="0081237E"/>
    <w:rsid w:val="00812402"/>
    <w:rsid w:val="0081396E"/>
    <w:rsid w:val="00814032"/>
    <w:rsid w:val="008140D1"/>
    <w:rsid w:val="00814357"/>
    <w:rsid w:val="00815D0C"/>
    <w:rsid w:val="00816597"/>
    <w:rsid w:val="0081779C"/>
    <w:rsid w:val="0082180A"/>
    <w:rsid w:val="00822699"/>
    <w:rsid w:val="008235AC"/>
    <w:rsid w:val="00823BD6"/>
    <w:rsid w:val="00825E4E"/>
    <w:rsid w:val="008261AF"/>
    <w:rsid w:val="00827B8F"/>
    <w:rsid w:val="008325BF"/>
    <w:rsid w:val="00833399"/>
    <w:rsid w:val="00833750"/>
    <w:rsid w:val="00833AF5"/>
    <w:rsid w:val="0083443C"/>
    <w:rsid w:val="0083559A"/>
    <w:rsid w:val="00835CEF"/>
    <w:rsid w:val="00836330"/>
    <w:rsid w:val="00836432"/>
    <w:rsid w:val="008371A3"/>
    <w:rsid w:val="008377F0"/>
    <w:rsid w:val="0083796D"/>
    <w:rsid w:val="008405AC"/>
    <w:rsid w:val="00840D87"/>
    <w:rsid w:val="008414B4"/>
    <w:rsid w:val="00841D9B"/>
    <w:rsid w:val="0084243C"/>
    <w:rsid w:val="00843727"/>
    <w:rsid w:val="008442CC"/>
    <w:rsid w:val="008450D0"/>
    <w:rsid w:val="00846771"/>
    <w:rsid w:val="00846D08"/>
    <w:rsid w:val="00850BED"/>
    <w:rsid w:val="008520E8"/>
    <w:rsid w:val="00853012"/>
    <w:rsid w:val="00853491"/>
    <w:rsid w:val="00853BF8"/>
    <w:rsid w:val="00854EE0"/>
    <w:rsid w:val="00854F8E"/>
    <w:rsid w:val="0085532D"/>
    <w:rsid w:val="00857912"/>
    <w:rsid w:val="0086024A"/>
    <w:rsid w:val="00861812"/>
    <w:rsid w:val="00861DB8"/>
    <w:rsid w:val="008621BD"/>
    <w:rsid w:val="00863DC2"/>
    <w:rsid w:val="008642DB"/>
    <w:rsid w:val="00864D50"/>
    <w:rsid w:val="00866752"/>
    <w:rsid w:val="00866B72"/>
    <w:rsid w:val="00866C9E"/>
    <w:rsid w:val="00867438"/>
    <w:rsid w:val="00867F14"/>
    <w:rsid w:val="00871E9F"/>
    <w:rsid w:val="008728CC"/>
    <w:rsid w:val="00872F03"/>
    <w:rsid w:val="00874194"/>
    <w:rsid w:val="00874BD4"/>
    <w:rsid w:val="00875516"/>
    <w:rsid w:val="008806E2"/>
    <w:rsid w:val="00881675"/>
    <w:rsid w:val="00881CE7"/>
    <w:rsid w:val="00882082"/>
    <w:rsid w:val="008833FA"/>
    <w:rsid w:val="00884BA7"/>
    <w:rsid w:val="00885297"/>
    <w:rsid w:val="00885D1B"/>
    <w:rsid w:val="00885F1A"/>
    <w:rsid w:val="00886520"/>
    <w:rsid w:val="00886716"/>
    <w:rsid w:val="0088690E"/>
    <w:rsid w:val="00887DB3"/>
    <w:rsid w:val="008900EC"/>
    <w:rsid w:val="00890F33"/>
    <w:rsid w:val="008911F8"/>
    <w:rsid w:val="00891E41"/>
    <w:rsid w:val="00892B56"/>
    <w:rsid w:val="00893422"/>
    <w:rsid w:val="00893498"/>
    <w:rsid w:val="00893832"/>
    <w:rsid w:val="00896203"/>
    <w:rsid w:val="008A0504"/>
    <w:rsid w:val="008A3717"/>
    <w:rsid w:val="008A3AFD"/>
    <w:rsid w:val="008A469C"/>
    <w:rsid w:val="008A6374"/>
    <w:rsid w:val="008A6A2F"/>
    <w:rsid w:val="008A71BF"/>
    <w:rsid w:val="008A744D"/>
    <w:rsid w:val="008B02AF"/>
    <w:rsid w:val="008B064C"/>
    <w:rsid w:val="008B1AE3"/>
    <w:rsid w:val="008B3131"/>
    <w:rsid w:val="008B3FA7"/>
    <w:rsid w:val="008B4657"/>
    <w:rsid w:val="008B4FA6"/>
    <w:rsid w:val="008B5725"/>
    <w:rsid w:val="008B587D"/>
    <w:rsid w:val="008B6041"/>
    <w:rsid w:val="008B6443"/>
    <w:rsid w:val="008B7086"/>
    <w:rsid w:val="008B7981"/>
    <w:rsid w:val="008B7A70"/>
    <w:rsid w:val="008C0760"/>
    <w:rsid w:val="008C0B55"/>
    <w:rsid w:val="008C0CB4"/>
    <w:rsid w:val="008C25E5"/>
    <w:rsid w:val="008C32F1"/>
    <w:rsid w:val="008C471E"/>
    <w:rsid w:val="008C50CF"/>
    <w:rsid w:val="008C697B"/>
    <w:rsid w:val="008C756A"/>
    <w:rsid w:val="008D0EC9"/>
    <w:rsid w:val="008D3CB2"/>
    <w:rsid w:val="008D3FF6"/>
    <w:rsid w:val="008D573B"/>
    <w:rsid w:val="008D5F7A"/>
    <w:rsid w:val="008D66E1"/>
    <w:rsid w:val="008D6981"/>
    <w:rsid w:val="008D7104"/>
    <w:rsid w:val="008D75EB"/>
    <w:rsid w:val="008D7EA0"/>
    <w:rsid w:val="008E06E1"/>
    <w:rsid w:val="008E106C"/>
    <w:rsid w:val="008E2E46"/>
    <w:rsid w:val="008E39B5"/>
    <w:rsid w:val="008E45DF"/>
    <w:rsid w:val="008E4C10"/>
    <w:rsid w:val="008E4F40"/>
    <w:rsid w:val="008E4F42"/>
    <w:rsid w:val="008E4FFA"/>
    <w:rsid w:val="008E579D"/>
    <w:rsid w:val="008E5A49"/>
    <w:rsid w:val="008E6331"/>
    <w:rsid w:val="008E7A6A"/>
    <w:rsid w:val="008F1F7F"/>
    <w:rsid w:val="008F3637"/>
    <w:rsid w:val="008F3655"/>
    <w:rsid w:val="008F53D3"/>
    <w:rsid w:val="008F5CF8"/>
    <w:rsid w:val="008F631C"/>
    <w:rsid w:val="008F641A"/>
    <w:rsid w:val="008F7510"/>
    <w:rsid w:val="00900198"/>
    <w:rsid w:val="00900462"/>
    <w:rsid w:val="00900E1D"/>
    <w:rsid w:val="009017C9"/>
    <w:rsid w:val="009024BA"/>
    <w:rsid w:val="009036EF"/>
    <w:rsid w:val="009059C6"/>
    <w:rsid w:val="00905A40"/>
    <w:rsid w:val="00905FF9"/>
    <w:rsid w:val="009064F9"/>
    <w:rsid w:val="00906B37"/>
    <w:rsid w:val="00906C18"/>
    <w:rsid w:val="00906CBE"/>
    <w:rsid w:val="009074AB"/>
    <w:rsid w:val="009107F1"/>
    <w:rsid w:val="009111E1"/>
    <w:rsid w:val="009114CE"/>
    <w:rsid w:val="0091558E"/>
    <w:rsid w:val="0091639D"/>
    <w:rsid w:val="009166DC"/>
    <w:rsid w:val="00916B93"/>
    <w:rsid w:val="009178FA"/>
    <w:rsid w:val="00917DF1"/>
    <w:rsid w:val="009213D8"/>
    <w:rsid w:val="00923937"/>
    <w:rsid w:val="00923984"/>
    <w:rsid w:val="00924F43"/>
    <w:rsid w:val="0092564F"/>
    <w:rsid w:val="00926026"/>
    <w:rsid w:val="0092618C"/>
    <w:rsid w:val="009261E9"/>
    <w:rsid w:val="0092745A"/>
    <w:rsid w:val="00930715"/>
    <w:rsid w:val="0093166E"/>
    <w:rsid w:val="00932045"/>
    <w:rsid w:val="00932982"/>
    <w:rsid w:val="00933FC9"/>
    <w:rsid w:val="0093494D"/>
    <w:rsid w:val="009366D1"/>
    <w:rsid w:val="0093724A"/>
    <w:rsid w:val="009404A1"/>
    <w:rsid w:val="00940FC4"/>
    <w:rsid w:val="00941684"/>
    <w:rsid w:val="00941E34"/>
    <w:rsid w:val="00941E89"/>
    <w:rsid w:val="009426B8"/>
    <w:rsid w:val="00943600"/>
    <w:rsid w:val="00943B52"/>
    <w:rsid w:val="0094502C"/>
    <w:rsid w:val="0094562F"/>
    <w:rsid w:val="009458BB"/>
    <w:rsid w:val="00951B03"/>
    <w:rsid w:val="00951FB1"/>
    <w:rsid w:val="00952A34"/>
    <w:rsid w:val="00952C54"/>
    <w:rsid w:val="00953BD5"/>
    <w:rsid w:val="00953ED6"/>
    <w:rsid w:val="00953F1F"/>
    <w:rsid w:val="00955874"/>
    <w:rsid w:val="009558E2"/>
    <w:rsid w:val="00955AE0"/>
    <w:rsid w:val="009577DC"/>
    <w:rsid w:val="0095791A"/>
    <w:rsid w:val="00960B8D"/>
    <w:rsid w:val="009610F8"/>
    <w:rsid w:val="009642AE"/>
    <w:rsid w:val="009647E6"/>
    <w:rsid w:val="00964EE9"/>
    <w:rsid w:val="00964F73"/>
    <w:rsid w:val="009652E8"/>
    <w:rsid w:val="00965BF3"/>
    <w:rsid w:val="00965EE8"/>
    <w:rsid w:val="00965F59"/>
    <w:rsid w:val="00967D5E"/>
    <w:rsid w:val="00967E61"/>
    <w:rsid w:val="00967FC2"/>
    <w:rsid w:val="00970673"/>
    <w:rsid w:val="00972293"/>
    <w:rsid w:val="00972EB6"/>
    <w:rsid w:val="0097396E"/>
    <w:rsid w:val="00974A33"/>
    <w:rsid w:val="00974AA1"/>
    <w:rsid w:val="00975B4F"/>
    <w:rsid w:val="009763FA"/>
    <w:rsid w:val="00976E78"/>
    <w:rsid w:val="0097725C"/>
    <w:rsid w:val="00977F67"/>
    <w:rsid w:val="009800D9"/>
    <w:rsid w:val="00980BA3"/>
    <w:rsid w:val="00981C76"/>
    <w:rsid w:val="00981CBE"/>
    <w:rsid w:val="00983316"/>
    <w:rsid w:val="009833C5"/>
    <w:rsid w:val="00983510"/>
    <w:rsid w:val="00983CB6"/>
    <w:rsid w:val="00983F3F"/>
    <w:rsid w:val="00985064"/>
    <w:rsid w:val="009856E9"/>
    <w:rsid w:val="0098573E"/>
    <w:rsid w:val="00985CE2"/>
    <w:rsid w:val="0098739A"/>
    <w:rsid w:val="009878B5"/>
    <w:rsid w:val="00990C32"/>
    <w:rsid w:val="00991DEA"/>
    <w:rsid w:val="0099200A"/>
    <w:rsid w:val="0099232A"/>
    <w:rsid w:val="00992F53"/>
    <w:rsid w:val="00993634"/>
    <w:rsid w:val="009949FF"/>
    <w:rsid w:val="00995618"/>
    <w:rsid w:val="00997119"/>
    <w:rsid w:val="009A0409"/>
    <w:rsid w:val="009A0DFB"/>
    <w:rsid w:val="009A1145"/>
    <w:rsid w:val="009A3AB6"/>
    <w:rsid w:val="009A3D57"/>
    <w:rsid w:val="009A3DB1"/>
    <w:rsid w:val="009A4928"/>
    <w:rsid w:val="009A6182"/>
    <w:rsid w:val="009A69CC"/>
    <w:rsid w:val="009A6A11"/>
    <w:rsid w:val="009A6BC8"/>
    <w:rsid w:val="009B052C"/>
    <w:rsid w:val="009B09EA"/>
    <w:rsid w:val="009B1201"/>
    <w:rsid w:val="009B144A"/>
    <w:rsid w:val="009B2202"/>
    <w:rsid w:val="009B2B8C"/>
    <w:rsid w:val="009B3608"/>
    <w:rsid w:val="009B696A"/>
    <w:rsid w:val="009C0475"/>
    <w:rsid w:val="009C2C2F"/>
    <w:rsid w:val="009C3FA3"/>
    <w:rsid w:val="009C4546"/>
    <w:rsid w:val="009C462A"/>
    <w:rsid w:val="009C78E7"/>
    <w:rsid w:val="009D26EE"/>
    <w:rsid w:val="009D2831"/>
    <w:rsid w:val="009D2A9A"/>
    <w:rsid w:val="009D3437"/>
    <w:rsid w:val="009D3DFB"/>
    <w:rsid w:val="009D41DB"/>
    <w:rsid w:val="009D43B6"/>
    <w:rsid w:val="009D4C10"/>
    <w:rsid w:val="009D6183"/>
    <w:rsid w:val="009D628E"/>
    <w:rsid w:val="009D7B09"/>
    <w:rsid w:val="009D7E5E"/>
    <w:rsid w:val="009E011B"/>
    <w:rsid w:val="009E1135"/>
    <w:rsid w:val="009E1B0B"/>
    <w:rsid w:val="009E200E"/>
    <w:rsid w:val="009E2C1D"/>
    <w:rsid w:val="009E2F24"/>
    <w:rsid w:val="009E3E2F"/>
    <w:rsid w:val="009E4E33"/>
    <w:rsid w:val="009E5714"/>
    <w:rsid w:val="009E5798"/>
    <w:rsid w:val="009E5A98"/>
    <w:rsid w:val="009E5B98"/>
    <w:rsid w:val="009E5DBC"/>
    <w:rsid w:val="009E72AF"/>
    <w:rsid w:val="009E793E"/>
    <w:rsid w:val="009F02B1"/>
    <w:rsid w:val="009F11A4"/>
    <w:rsid w:val="009F168A"/>
    <w:rsid w:val="009F1DF8"/>
    <w:rsid w:val="009F2496"/>
    <w:rsid w:val="009F2E9F"/>
    <w:rsid w:val="009F4673"/>
    <w:rsid w:val="009F591C"/>
    <w:rsid w:val="009F7210"/>
    <w:rsid w:val="009F7D2E"/>
    <w:rsid w:val="00A00B02"/>
    <w:rsid w:val="00A01265"/>
    <w:rsid w:val="00A024A4"/>
    <w:rsid w:val="00A0294B"/>
    <w:rsid w:val="00A03BA8"/>
    <w:rsid w:val="00A05DF7"/>
    <w:rsid w:val="00A06AA0"/>
    <w:rsid w:val="00A0728B"/>
    <w:rsid w:val="00A07ABE"/>
    <w:rsid w:val="00A114A2"/>
    <w:rsid w:val="00A127C1"/>
    <w:rsid w:val="00A13C4F"/>
    <w:rsid w:val="00A149D1"/>
    <w:rsid w:val="00A1580C"/>
    <w:rsid w:val="00A15F03"/>
    <w:rsid w:val="00A16021"/>
    <w:rsid w:val="00A16D0B"/>
    <w:rsid w:val="00A16DF7"/>
    <w:rsid w:val="00A20372"/>
    <w:rsid w:val="00A205EF"/>
    <w:rsid w:val="00A21460"/>
    <w:rsid w:val="00A21566"/>
    <w:rsid w:val="00A22368"/>
    <w:rsid w:val="00A22526"/>
    <w:rsid w:val="00A236A7"/>
    <w:rsid w:val="00A236B3"/>
    <w:rsid w:val="00A25205"/>
    <w:rsid w:val="00A25E89"/>
    <w:rsid w:val="00A268AE"/>
    <w:rsid w:val="00A26AE5"/>
    <w:rsid w:val="00A2710D"/>
    <w:rsid w:val="00A27226"/>
    <w:rsid w:val="00A279DB"/>
    <w:rsid w:val="00A27D5B"/>
    <w:rsid w:val="00A30380"/>
    <w:rsid w:val="00A30409"/>
    <w:rsid w:val="00A308F8"/>
    <w:rsid w:val="00A33DC3"/>
    <w:rsid w:val="00A37AD0"/>
    <w:rsid w:val="00A401CE"/>
    <w:rsid w:val="00A40D0A"/>
    <w:rsid w:val="00A4167D"/>
    <w:rsid w:val="00A43243"/>
    <w:rsid w:val="00A433A8"/>
    <w:rsid w:val="00A43CDE"/>
    <w:rsid w:val="00A4400D"/>
    <w:rsid w:val="00A44FDB"/>
    <w:rsid w:val="00A46718"/>
    <w:rsid w:val="00A472ED"/>
    <w:rsid w:val="00A4789D"/>
    <w:rsid w:val="00A5004F"/>
    <w:rsid w:val="00A51A11"/>
    <w:rsid w:val="00A53B82"/>
    <w:rsid w:val="00A54B3A"/>
    <w:rsid w:val="00A54E33"/>
    <w:rsid w:val="00A54EE8"/>
    <w:rsid w:val="00A555AD"/>
    <w:rsid w:val="00A56BFB"/>
    <w:rsid w:val="00A57009"/>
    <w:rsid w:val="00A57AEF"/>
    <w:rsid w:val="00A60FDB"/>
    <w:rsid w:val="00A61365"/>
    <w:rsid w:val="00A617D4"/>
    <w:rsid w:val="00A62011"/>
    <w:rsid w:val="00A63DA7"/>
    <w:rsid w:val="00A6489E"/>
    <w:rsid w:val="00A653CE"/>
    <w:rsid w:val="00A654A9"/>
    <w:rsid w:val="00A66AB1"/>
    <w:rsid w:val="00A66B17"/>
    <w:rsid w:val="00A6700F"/>
    <w:rsid w:val="00A67600"/>
    <w:rsid w:val="00A67EA9"/>
    <w:rsid w:val="00A70947"/>
    <w:rsid w:val="00A721ED"/>
    <w:rsid w:val="00A745DF"/>
    <w:rsid w:val="00A749C0"/>
    <w:rsid w:val="00A7604B"/>
    <w:rsid w:val="00A81037"/>
    <w:rsid w:val="00A81AA1"/>
    <w:rsid w:val="00A82182"/>
    <w:rsid w:val="00A82A0B"/>
    <w:rsid w:val="00A863AD"/>
    <w:rsid w:val="00A867D3"/>
    <w:rsid w:val="00A87A3E"/>
    <w:rsid w:val="00A87AD6"/>
    <w:rsid w:val="00A87F2C"/>
    <w:rsid w:val="00A90FA3"/>
    <w:rsid w:val="00A929B3"/>
    <w:rsid w:val="00A929EE"/>
    <w:rsid w:val="00A93942"/>
    <w:rsid w:val="00A9690F"/>
    <w:rsid w:val="00A96B74"/>
    <w:rsid w:val="00A96BDB"/>
    <w:rsid w:val="00A970B2"/>
    <w:rsid w:val="00A97505"/>
    <w:rsid w:val="00AA134C"/>
    <w:rsid w:val="00AA213D"/>
    <w:rsid w:val="00AA3BB8"/>
    <w:rsid w:val="00AA4C86"/>
    <w:rsid w:val="00AA57B3"/>
    <w:rsid w:val="00AA5F66"/>
    <w:rsid w:val="00AA6444"/>
    <w:rsid w:val="00AA7486"/>
    <w:rsid w:val="00AA75AA"/>
    <w:rsid w:val="00AA776B"/>
    <w:rsid w:val="00AB09F8"/>
    <w:rsid w:val="00AB1BDB"/>
    <w:rsid w:val="00AB233C"/>
    <w:rsid w:val="00AB3278"/>
    <w:rsid w:val="00AB380E"/>
    <w:rsid w:val="00AB41B6"/>
    <w:rsid w:val="00AB5323"/>
    <w:rsid w:val="00AB5FF9"/>
    <w:rsid w:val="00AB6169"/>
    <w:rsid w:val="00AC0707"/>
    <w:rsid w:val="00AC0D8B"/>
    <w:rsid w:val="00AC1071"/>
    <w:rsid w:val="00AC130F"/>
    <w:rsid w:val="00AC15D7"/>
    <w:rsid w:val="00AC164F"/>
    <w:rsid w:val="00AC48B9"/>
    <w:rsid w:val="00AC4BA0"/>
    <w:rsid w:val="00AC4EAC"/>
    <w:rsid w:val="00AC50E5"/>
    <w:rsid w:val="00AC5175"/>
    <w:rsid w:val="00AC5768"/>
    <w:rsid w:val="00AC589C"/>
    <w:rsid w:val="00AC6270"/>
    <w:rsid w:val="00AD03CA"/>
    <w:rsid w:val="00AD0DE8"/>
    <w:rsid w:val="00AD1A08"/>
    <w:rsid w:val="00AD1A0B"/>
    <w:rsid w:val="00AD26D0"/>
    <w:rsid w:val="00AD27B2"/>
    <w:rsid w:val="00AD3610"/>
    <w:rsid w:val="00AD36ED"/>
    <w:rsid w:val="00AD50DE"/>
    <w:rsid w:val="00AD5205"/>
    <w:rsid w:val="00AD56F3"/>
    <w:rsid w:val="00AD6089"/>
    <w:rsid w:val="00AD68C6"/>
    <w:rsid w:val="00AD7999"/>
    <w:rsid w:val="00AE063C"/>
    <w:rsid w:val="00AE1107"/>
    <w:rsid w:val="00AE22C3"/>
    <w:rsid w:val="00AE3648"/>
    <w:rsid w:val="00AE3B90"/>
    <w:rsid w:val="00AE4C11"/>
    <w:rsid w:val="00AE571A"/>
    <w:rsid w:val="00AE6ACF"/>
    <w:rsid w:val="00AF08C5"/>
    <w:rsid w:val="00AF0A16"/>
    <w:rsid w:val="00AF1585"/>
    <w:rsid w:val="00AF23E1"/>
    <w:rsid w:val="00AF2F08"/>
    <w:rsid w:val="00AF3A41"/>
    <w:rsid w:val="00AF479E"/>
    <w:rsid w:val="00AF4FDA"/>
    <w:rsid w:val="00AF5C9C"/>
    <w:rsid w:val="00AF610C"/>
    <w:rsid w:val="00AF664E"/>
    <w:rsid w:val="00B00A80"/>
    <w:rsid w:val="00B00B78"/>
    <w:rsid w:val="00B01864"/>
    <w:rsid w:val="00B01A40"/>
    <w:rsid w:val="00B02BC6"/>
    <w:rsid w:val="00B0326B"/>
    <w:rsid w:val="00B039DB"/>
    <w:rsid w:val="00B039F5"/>
    <w:rsid w:val="00B05137"/>
    <w:rsid w:val="00B05587"/>
    <w:rsid w:val="00B05681"/>
    <w:rsid w:val="00B10585"/>
    <w:rsid w:val="00B117B8"/>
    <w:rsid w:val="00B11FC3"/>
    <w:rsid w:val="00B122C6"/>
    <w:rsid w:val="00B12301"/>
    <w:rsid w:val="00B1257D"/>
    <w:rsid w:val="00B128E4"/>
    <w:rsid w:val="00B12B9F"/>
    <w:rsid w:val="00B12DEE"/>
    <w:rsid w:val="00B1418D"/>
    <w:rsid w:val="00B14CAE"/>
    <w:rsid w:val="00B15BB9"/>
    <w:rsid w:val="00B16C74"/>
    <w:rsid w:val="00B177C4"/>
    <w:rsid w:val="00B2061F"/>
    <w:rsid w:val="00B21AFC"/>
    <w:rsid w:val="00B22D72"/>
    <w:rsid w:val="00B24600"/>
    <w:rsid w:val="00B253E8"/>
    <w:rsid w:val="00B2632A"/>
    <w:rsid w:val="00B269B1"/>
    <w:rsid w:val="00B27100"/>
    <w:rsid w:val="00B27241"/>
    <w:rsid w:val="00B27FFE"/>
    <w:rsid w:val="00B3100F"/>
    <w:rsid w:val="00B311F0"/>
    <w:rsid w:val="00B325E1"/>
    <w:rsid w:val="00B33180"/>
    <w:rsid w:val="00B35431"/>
    <w:rsid w:val="00B356C0"/>
    <w:rsid w:val="00B357C4"/>
    <w:rsid w:val="00B36C5E"/>
    <w:rsid w:val="00B36CDE"/>
    <w:rsid w:val="00B36EA5"/>
    <w:rsid w:val="00B36FF3"/>
    <w:rsid w:val="00B40091"/>
    <w:rsid w:val="00B41887"/>
    <w:rsid w:val="00B41D53"/>
    <w:rsid w:val="00B43F22"/>
    <w:rsid w:val="00B44B4C"/>
    <w:rsid w:val="00B45C5A"/>
    <w:rsid w:val="00B46120"/>
    <w:rsid w:val="00B46F73"/>
    <w:rsid w:val="00B472D1"/>
    <w:rsid w:val="00B472DB"/>
    <w:rsid w:val="00B47E90"/>
    <w:rsid w:val="00B5048C"/>
    <w:rsid w:val="00B5056C"/>
    <w:rsid w:val="00B50EA7"/>
    <w:rsid w:val="00B51B65"/>
    <w:rsid w:val="00B520FC"/>
    <w:rsid w:val="00B5301B"/>
    <w:rsid w:val="00B530BB"/>
    <w:rsid w:val="00B5341B"/>
    <w:rsid w:val="00B538D9"/>
    <w:rsid w:val="00B53ECF"/>
    <w:rsid w:val="00B54870"/>
    <w:rsid w:val="00B549C9"/>
    <w:rsid w:val="00B54BEE"/>
    <w:rsid w:val="00B54E4E"/>
    <w:rsid w:val="00B5533D"/>
    <w:rsid w:val="00B553D8"/>
    <w:rsid w:val="00B557DB"/>
    <w:rsid w:val="00B55ACD"/>
    <w:rsid w:val="00B56163"/>
    <w:rsid w:val="00B6180A"/>
    <w:rsid w:val="00B61E37"/>
    <w:rsid w:val="00B6230B"/>
    <w:rsid w:val="00B6345C"/>
    <w:rsid w:val="00B63BAF"/>
    <w:rsid w:val="00B63D1B"/>
    <w:rsid w:val="00B64BDE"/>
    <w:rsid w:val="00B65BB9"/>
    <w:rsid w:val="00B66245"/>
    <w:rsid w:val="00B711C4"/>
    <w:rsid w:val="00B71B64"/>
    <w:rsid w:val="00B72BBB"/>
    <w:rsid w:val="00B72E62"/>
    <w:rsid w:val="00B73947"/>
    <w:rsid w:val="00B7500C"/>
    <w:rsid w:val="00B7610A"/>
    <w:rsid w:val="00B76E55"/>
    <w:rsid w:val="00B77F4A"/>
    <w:rsid w:val="00B807CB"/>
    <w:rsid w:val="00B80EC4"/>
    <w:rsid w:val="00B83DC5"/>
    <w:rsid w:val="00B84200"/>
    <w:rsid w:val="00B8432F"/>
    <w:rsid w:val="00B85030"/>
    <w:rsid w:val="00B868B6"/>
    <w:rsid w:val="00B8707B"/>
    <w:rsid w:val="00B8738F"/>
    <w:rsid w:val="00B91289"/>
    <w:rsid w:val="00B9195C"/>
    <w:rsid w:val="00B93B3C"/>
    <w:rsid w:val="00B93E3D"/>
    <w:rsid w:val="00B9492A"/>
    <w:rsid w:val="00B95CDF"/>
    <w:rsid w:val="00B9636B"/>
    <w:rsid w:val="00B96786"/>
    <w:rsid w:val="00B979EC"/>
    <w:rsid w:val="00B97FE3"/>
    <w:rsid w:val="00BA0220"/>
    <w:rsid w:val="00BA05FC"/>
    <w:rsid w:val="00BA0C82"/>
    <w:rsid w:val="00BA4073"/>
    <w:rsid w:val="00BA4609"/>
    <w:rsid w:val="00BA56A2"/>
    <w:rsid w:val="00BA56C6"/>
    <w:rsid w:val="00BA74D5"/>
    <w:rsid w:val="00BA7CF3"/>
    <w:rsid w:val="00BB0DAF"/>
    <w:rsid w:val="00BB1B11"/>
    <w:rsid w:val="00BB1B83"/>
    <w:rsid w:val="00BB2C6D"/>
    <w:rsid w:val="00BB32C4"/>
    <w:rsid w:val="00BB5DCD"/>
    <w:rsid w:val="00BB60BA"/>
    <w:rsid w:val="00BC10C0"/>
    <w:rsid w:val="00BC3448"/>
    <w:rsid w:val="00BC399D"/>
    <w:rsid w:val="00BC4172"/>
    <w:rsid w:val="00BC466B"/>
    <w:rsid w:val="00BC6931"/>
    <w:rsid w:val="00BC6F78"/>
    <w:rsid w:val="00BC7318"/>
    <w:rsid w:val="00BC7B08"/>
    <w:rsid w:val="00BC7B6C"/>
    <w:rsid w:val="00BD016C"/>
    <w:rsid w:val="00BD028B"/>
    <w:rsid w:val="00BD20F1"/>
    <w:rsid w:val="00BD2437"/>
    <w:rsid w:val="00BD27BC"/>
    <w:rsid w:val="00BD3549"/>
    <w:rsid w:val="00BD46A8"/>
    <w:rsid w:val="00BD47AF"/>
    <w:rsid w:val="00BD4AFC"/>
    <w:rsid w:val="00BD5497"/>
    <w:rsid w:val="00BD5EA7"/>
    <w:rsid w:val="00BD6328"/>
    <w:rsid w:val="00BD6DC8"/>
    <w:rsid w:val="00BD6E18"/>
    <w:rsid w:val="00BD703D"/>
    <w:rsid w:val="00BD7900"/>
    <w:rsid w:val="00BE01A0"/>
    <w:rsid w:val="00BE2152"/>
    <w:rsid w:val="00BE3066"/>
    <w:rsid w:val="00BE5993"/>
    <w:rsid w:val="00BE5C47"/>
    <w:rsid w:val="00BE7DB2"/>
    <w:rsid w:val="00BE7E33"/>
    <w:rsid w:val="00BF05E3"/>
    <w:rsid w:val="00BF087A"/>
    <w:rsid w:val="00BF0BB6"/>
    <w:rsid w:val="00BF0D9D"/>
    <w:rsid w:val="00BF2241"/>
    <w:rsid w:val="00BF3121"/>
    <w:rsid w:val="00BF41C8"/>
    <w:rsid w:val="00BF573D"/>
    <w:rsid w:val="00BF6AA6"/>
    <w:rsid w:val="00BF6FC8"/>
    <w:rsid w:val="00BF7324"/>
    <w:rsid w:val="00BF794F"/>
    <w:rsid w:val="00BF7D42"/>
    <w:rsid w:val="00BF7E72"/>
    <w:rsid w:val="00BF7FF4"/>
    <w:rsid w:val="00C01182"/>
    <w:rsid w:val="00C01B2D"/>
    <w:rsid w:val="00C023BD"/>
    <w:rsid w:val="00C029F7"/>
    <w:rsid w:val="00C038F3"/>
    <w:rsid w:val="00C04D1D"/>
    <w:rsid w:val="00C111BE"/>
    <w:rsid w:val="00C115C0"/>
    <w:rsid w:val="00C12FD9"/>
    <w:rsid w:val="00C137AD"/>
    <w:rsid w:val="00C13C80"/>
    <w:rsid w:val="00C1645A"/>
    <w:rsid w:val="00C1653D"/>
    <w:rsid w:val="00C1702B"/>
    <w:rsid w:val="00C1744B"/>
    <w:rsid w:val="00C17A36"/>
    <w:rsid w:val="00C20318"/>
    <w:rsid w:val="00C216C3"/>
    <w:rsid w:val="00C2397F"/>
    <w:rsid w:val="00C24AFB"/>
    <w:rsid w:val="00C25910"/>
    <w:rsid w:val="00C259C8"/>
    <w:rsid w:val="00C262C8"/>
    <w:rsid w:val="00C271AB"/>
    <w:rsid w:val="00C27408"/>
    <w:rsid w:val="00C30649"/>
    <w:rsid w:val="00C307F1"/>
    <w:rsid w:val="00C30878"/>
    <w:rsid w:val="00C30940"/>
    <w:rsid w:val="00C30ADC"/>
    <w:rsid w:val="00C31611"/>
    <w:rsid w:val="00C31F51"/>
    <w:rsid w:val="00C32B81"/>
    <w:rsid w:val="00C34095"/>
    <w:rsid w:val="00C347A6"/>
    <w:rsid w:val="00C362E1"/>
    <w:rsid w:val="00C373B5"/>
    <w:rsid w:val="00C40C19"/>
    <w:rsid w:val="00C417D4"/>
    <w:rsid w:val="00C41F97"/>
    <w:rsid w:val="00C42CFB"/>
    <w:rsid w:val="00C44E96"/>
    <w:rsid w:val="00C45AC2"/>
    <w:rsid w:val="00C466D5"/>
    <w:rsid w:val="00C47207"/>
    <w:rsid w:val="00C4729A"/>
    <w:rsid w:val="00C47CE6"/>
    <w:rsid w:val="00C5036E"/>
    <w:rsid w:val="00C50F58"/>
    <w:rsid w:val="00C52818"/>
    <w:rsid w:val="00C53F41"/>
    <w:rsid w:val="00C55839"/>
    <w:rsid w:val="00C55B38"/>
    <w:rsid w:val="00C562F0"/>
    <w:rsid w:val="00C56484"/>
    <w:rsid w:val="00C57995"/>
    <w:rsid w:val="00C61F4C"/>
    <w:rsid w:val="00C621F9"/>
    <w:rsid w:val="00C62329"/>
    <w:rsid w:val="00C633D8"/>
    <w:rsid w:val="00C63ECA"/>
    <w:rsid w:val="00C643C0"/>
    <w:rsid w:val="00C652A4"/>
    <w:rsid w:val="00C65488"/>
    <w:rsid w:val="00C66A24"/>
    <w:rsid w:val="00C66BC9"/>
    <w:rsid w:val="00C71363"/>
    <w:rsid w:val="00C71EF3"/>
    <w:rsid w:val="00C732A8"/>
    <w:rsid w:val="00C73563"/>
    <w:rsid w:val="00C7373B"/>
    <w:rsid w:val="00C744F6"/>
    <w:rsid w:val="00C74957"/>
    <w:rsid w:val="00C74FB9"/>
    <w:rsid w:val="00C75F65"/>
    <w:rsid w:val="00C765CB"/>
    <w:rsid w:val="00C7677F"/>
    <w:rsid w:val="00C80221"/>
    <w:rsid w:val="00C8037F"/>
    <w:rsid w:val="00C80D9A"/>
    <w:rsid w:val="00C82B9C"/>
    <w:rsid w:val="00C834A1"/>
    <w:rsid w:val="00C844E9"/>
    <w:rsid w:val="00C84960"/>
    <w:rsid w:val="00C85E62"/>
    <w:rsid w:val="00C871C4"/>
    <w:rsid w:val="00C872B0"/>
    <w:rsid w:val="00C875DA"/>
    <w:rsid w:val="00C90200"/>
    <w:rsid w:val="00C92101"/>
    <w:rsid w:val="00C925E1"/>
    <w:rsid w:val="00C93A4D"/>
    <w:rsid w:val="00C93BF4"/>
    <w:rsid w:val="00C93D48"/>
    <w:rsid w:val="00C9691F"/>
    <w:rsid w:val="00C96FA0"/>
    <w:rsid w:val="00C97342"/>
    <w:rsid w:val="00CA189B"/>
    <w:rsid w:val="00CA28C0"/>
    <w:rsid w:val="00CA2D61"/>
    <w:rsid w:val="00CA50D7"/>
    <w:rsid w:val="00CA60DA"/>
    <w:rsid w:val="00CB02EB"/>
    <w:rsid w:val="00CB04CA"/>
    <w:rsid w:val="00CB0813"/>
    <w:rsid w:val="00CB1F37"/>
    <w:rsid w:val="00CB2789"/>
    <w:rsid w:val="00CB31EA"/>
    <w:rsid w:val="00CB3D82"/>
    <w:rsid w:val="00CB3F78"/>
    <w:rsid w:val="00CB498D"/>
    <w:rsid w:val="00CB4B26"/>
    <w:rsid w:val="00CB50FE"/>
    <w:rsid w:val="00CB6278"/>
    <w:rsid w:val="00CB6B9A"/>
    <w:rsid w:val="00CB7159"/>
    <w:rsid w:val="00CB7504"/>
    <w:rsid w:val="00CB7A71"/>
    <w:rsid w:val="00CC2FB7"/>
    <w:rsid w:val="00CC3CA5"/>
    <w:rsid w:val="00CC3CD4"/>
    <w:rsid w:val="00CC7BD4"/>
    <w:rsid w:val="00CD0BCA"/>
    <w:rsid w:val="00CD1C5B"/>
    <w:rsid w:val="00CD22F1"/>
    <w:rsid w:val="00CD30C5"/>
    <w:rsid w:val="00CD382C"/>
    <w:rsid w:val="00CD3864"/>
    <w:rsid w:val="00CD4389"/>
    <w:rsid w:val="00CD583A"/>
    <w:rsid w:val="00CD6608"/>
    <w:rsid w:val="00CD7992"/>
    <w:rsid w:val="00CE2480"/>
    <w:rsid w:val="00CE79F9"/>
    <w:rsid w:val="00CE7D72"/>
    <w:rsid w:val="00CF06A9"/>
    <w:rsid w:val="00CF0725"/>
    <w:rsid w:val="00CF1E2E"/>
    <w:rsid w:val="00CF2AF3"/>
    <w:rsid w:val="00CF2B0F"/>
    <w:rsid w:val="00CF467C"/>
    <w:rsid w:val="00CF620B"/>
    <w:rsid w:val="00CF69D9"/>
    <w:rsid w:val="00CF7522"/>
    <w:rsid w:val="00CF76CE"/>
    <w:rsid w:val="00CF7EE9"/>
    <w:rsid w:val="00D01A01"/>
    <w:rsid w:val="00D01E40"/>
    <w:rsid w:val="00D027C8"/>
    <w:rsid w:val="00D05CAB"/>
    <w:rsid w:val="00D07FE0"/>
    <w:rsid w:val="00D10A0F"/>
    <w:rsid w:val="00D111F4"/>
    <w:rsid w:val="00D144D3"/>
    <w:rsid w:val="00D14E09"/>
    <w:rsid w:val="00D15B27"/>
    <w:rsid w:val="00D168B3"/>
    <w:rsid w:val="00D16AC1"/>
    <w:rsid w:val="00D177CE"/>
    <w:rsid w:val="00D177E0"/>
    <w:rsid w:val="00D17A9C"/>
    <w:rsid w:val="00D2102C"/>
    <w:rsid w:val="00D21E9B"/>
    <w:rsid w:val="00D21F3D"/>
    <w:rsid w:val="00D224F2"/>
    <w:rsid w:val="00D2262A"/>
    <w:rsid w:val="00D22AA3"/>
    <w:rsid w:val="00D22C15"/>
    <w:rsid w:val="00D22E9B"/>
    <w:rsid w:val="00D2364E"/>
    <w:rsid w:val="00D24B8B"/>
    <w:rsid w:val="00D25706"/>
    <w:rsid w:val="00D25D36"/>
    <w:rsid w:val="00D26C98"/>
    <w:rsid w:val="00D27736"/>
    <w:rsid w:val="00D30A46"/>
    <w:rsid w:val="00D30EEF"/>
    <w:rsid w:val="00D330FD"/>
    <w:rsid w:val="00D33D0D"/>
    <w:rsid w:val="00D33D7B"/>
    <w:rsid w:val="00D34CE1"/>
    <w:rsid w:val="00D3506C"/>
    <w:rsid w:val="00D362C3"/>
    <w:rsid w:val="00D36906"/>
    <w:rsid w:val="00D36CCC"/>
    <w:rsid w:val="00D3790C"/>
    <w:rsid w:val="00D37A57"/>
    <w:rsid w:val="00D37D33"/>
    <w:rsid w:val="00D40260"/>
    <w:rsid w:val="00D40873"/>
    <w:rsid w:val="00D417C4"/>
    <w:rsid w:val="00D43579"/>
    <w:rsid w:val="00D44A5E"/>
    <w:rsid w:val="00D44F5A"/>
    <w:rsid w:val="00D454EA"/>
    <w:rsid w:val="00D45B5F"/>
    <w:rsid w:val="00D4661C"/>
    <w:rsid w:val="00D46930"/>
    <w:rsid w:val="00D47719"/>
    <w:rsid w:val="00D505F1"/>
    <w:rsid w:val="00D51522"/>
    <w:rsid w:val="00D51E62"/>
    <w:rsid w:val="00D53D17"/>
    <w:rsid w:val="00D5470D"/>
    <w:rsid w:val="00D5501A"/>
    <w:rsid w:val="00D56496"/>
    <w:rsid w:val="00D5663C"/>
    <w:rsid w:val="00D56BDA"/>
    <w:rsid w:val="00D570C1"/>
    <w:rsid w:val="00D57368"/>
    <w:rsid w:val="00D575CF"/>
    <w:rsid w:val="00D6009C"/>
    <w:rsid w:val="00D622FA"/>
    <w:rsid w:val="00D62797"/>
    <w:rsid w:val="00D640DA"/>
    <w:rsid w:val="00D64E52"/>
    <w:rsid w:val="00D6510E"/>
    <w:rsid w:val="00D65BF8"/>
    <w:rsid w:val="00D65D20"/>
    <w:rsid w:val="00D65DA6"/>
    <w:rsid w:val="00D669F9"/>
    <w:rsid w:val="00D66FA9"/>
    <w:rsid w:val="00D716A9"/>
    <w:rsid w:val="00D72BCE"/>
    <w:rsid w:val="00D74A33"/>
    <w:rsid w:val="00D754B8"/>
    <w:rsid w:val="00D75817"/>
    <w:rsid w:val="00D7591F"/>
    <w:rsid w:val="00D75B8F"/>
    <w:rsid w:val="00D76000"/>
    <w:rsid w:val="00D760A9"/>
    <w:rsid w:val="00D771D3"/>
    <w:rsid w:val="00D7754E"/>
    <w:rsid w:val="00D803B3"/>
    <w:rsid w:val="00D804A1"/>
    <w:rsid w:val="00D80842"/>
    <w:rsid w:val="00D81071"/>
    <w:rsid w:val="00D82569"/>
    <w:rsid w:val="00D83786"/>
    <w:rsid w:val="00D84B18"/>
    <w:rsid w:val="00D84B65"/>
    <w:rsid w:val="00D84DBD"/>
    <w:rsid w:val="00D84E1A"/>
    <w:rsid w:val="00D85077"/>
    <w:rsid w:val="00D857E1"/>
    <w:rsid w:val="00D86C48"/>
    <w:rsid w:val="00D86FC9"/>
    <w:rsid w:val="00D877C5"/>
    <w:rsid w:val="00D90551"/>
    <w:rsid w:val="00D90785"/>
    <w:rsid w:val="00D92FB0"/>
    <w:rsid w:val="00D96DFA"/>
    <w:rsid w:val="00DA02C6"/>
    <w:rsid w:val="00DA0B24"/>
    <w:rsid w:val="00DA1A1C"/>
    <w:rsid w:val="00DA20C3"/>
    <w:rsid w:val="00DA2B7C"/>
    <w:rsid w:val="00DA3644"/>
    <w:rsid w:val="00DA6C29"/>
    <w:rsid w:val="00DA7074"/>
    <w:rsid w:val="00DB04C3"/>
    <w:rsid w:val="00DB08D9"/>
    <w:rsid w:val="00DB09F5"/>
    <w:rsid w:val="00DB0DF0"/>
    <w:rsid w:val="00DB1B1B"/>
    <w:rsid w:val="00DB2321"/>
    <w:rsid w:val="00DB23B9"/>
    <w:rsid w:val="00DB451B"/>
    <w:rsid w:val="00DB4B46"/>
    <w:rsid w:val="00DB5603"/>
    <w:rsid w:val="00DC0137"/>
    <w:rsid w:val="00DC4D34"/>
    <w:rsid w:val="00DC5FDB"/>
    <w:rsid w:val="00DC6892"/>
    <w:rsid w:val="00DC709D"/>
    <w:rsid w:val="00DC7231"/>
    <w:rsid w:val="00DC7D41"/>
    <w:rsid w:val="00DD0E54"/>
    <w:rsid w:val="00DD2162"/>
    <w:rsid w:val="00DD3D13"/>
    <w:rsid w:val="00DD487F"/>
    <w:rsid w:val="00DD7C31"/>
    <w:rsid w:val="00DE03A5"/>
    <w:rsid w:val="00DE13E9"/>
    <w:rsid w:val="00DE192C"/>
    <w:rsid w:val="00DE2183"/>
    <w:rsid w:val="00DE21B2"/>
    <w:rsid w:val="00DE25E9"/>
    <w:rsid w:val="00DE26BC"/>
    <w:rsid w:val="00DE4AFF"/>
    <w:rsid w:val="00DE6CBA"/>
    <w:rsid w:val="00DE7728"/>
    <w:rsid w:val="00DE77EE"/>
    <w:rsid w:val="00DF2623"/>
    <w:rsid w:val="00DF2F6C"/>
    <w:rsid w:val="00DF35C5"/>
    <w:rsid w:val="00DF3C3A"/>
    <w:rsid w:val="00DF441A"/>
    <w:rsid w:val="00DF4E6F"/>
    <w:rsid w:val="00DF5131"/>
    <w:rsid w:val="00DF657D"/>
    <w:rsid w:val="00DF673F"/>
    <w:rsid w:val="00DF67FA"/>
    <w:rsid w:val="00DF6E3A"/>
    <w:rsid w:val="00DF6FBD"/>
    <w:rsid w:val="00E005B3"/>
    <w:rsid w:val="00E01121"/>
    <w:rsid w:val="00E02B0C"/>
    <w:rsid w:val="00E02F12"/>
    <w:rsid w:val="00E04037"/>
    <w:rsid w:val="00E0582D"/>
    <w:rsid w:val="00E06FA7"/>
    <w:rsid w:val="00E07A0D"/>
    <w:rsid w:val="00E1252C"/>
    <w:rsid w:val="00E12932"/>
    <w:rsid w:val="00E138DD"/>
    <w:rsid w:val="00E1522A"/>
    <w:rsid w:val="00E16A32"/>
    <w:rsid w:val="00E17AFA"/>
    <w:rsid w:val="00E212FD"/>
    <w:rsid w:val="00E21C37"/>
    <w:rsid w:val="00E21D94"/>
    <w:rsid w:val="00E2450E"/>
    <w:rsid w:val="00E24AD8"/>
    <w:rsid w:val="00E24BD1"/>
    <w:rsid w:val="00E2549B"/>
    <w:rsid w:val="00E25814"/>
    <w:rsid w:val="00E27B0E"/>
    <w:rsid w:val="00E30CA1"/>
    <w:rsid w:val="00E3134C"/>
    <w:rsid w:val="00E318BD"/>
    <w:rsid w:val="00E3203D"/>
    <w:rsid w:val="00E3225F"/>
    <w:rsid w:val="00E3234C"/>
    <w:rsid w:val="00E335F5"/>
    <w:rsid w:val="00E3415C"/>
    <w:rsid w:val="00E34F68"/>
    <w:rsid w:val="00E365AA"/>
    <w:rsid w:val="00E370E9"/>
    <w:rsid w:val="00E37281"/>
    <w:rsid w:val="00E377A2"/>
    <w:rsid w:val="00E4014C"/>
    <w:rsid w:val="00E40271"/>
    <w:rsid w:val="00E41270"/>
    <w:rsid w:val="00E416C1"/>
    <w:rsid w:val="00E4336F"/>
    <w:rsid w:val="00E43A30"/>
    <w:rsid w:val="00E43ECA"/>
    <w:rsid w:val="00E45214"/>
    <w:rsid w:val="00E452A5"/>
    <w:rsid w:val="00E466CC"/>
    <w:rsid w:val="00E46CB4"/>
    <w:rsid w:val="00E47003"/>
    <w:rsid w:val="00E475AF"/>
    <w:rsid w:val="00E50B44"/>
    <w:rsid w:val="00E50F0D"/>
    <w:rsid w:val="00E523F4"/>
    <w:rsid w:val="00E53B6A"/>
    <w:rsid w:val="00E53C02"/>
    <w:rsid w:val="00E554F0"/>
    <w:rsid w:val="00E56B30"/>
    <w:rsid w:val="00E574F1"/>
    <w:rsid w:val="00E57636"/>
    <w:rsid w:val="00E609F9"/>
    <w:rsid w:val="00E612D4"/>
    <w:rsid w:val="00E6182F"/>
    <w:rsid w:val="00E61C79"/>
    <w:rsid w:val="00E62259"/>
    <w:rsid w:val="00E62CB0"/>
    <w:rsid w:val="00E709F9"/>
    <w:rsid w:val="00E71BD5"/>
    <w:rsid w:val="00E71EA8"/>
    <w:rsid w:val="00E72376"/>
    <w:rsid w:val="00E7268E"/>
    <w:rsid w:val="00E72EF6"/>
    <w:rsid w:val="00E74FD0"/>
    <w:rsid w:val="00E75A78"/>
    <w:rsid w:val="00E76999"/>
    <w:rsid w:val="00E7728F"/>
    <w:rsid w:val="00E774F2"/>
    <w:rsid w:val="00E80F11"/>
    <w:rsid w:val="00E81778"/>
    <w:rsid w:val="00E81BF4"/>
    <w:rsid w:val="00E823B7"/>
    <w:rsid w:val="00E828EB"/>
    <w:rsid w:val="00E82C63"/>
    <w:rsid w:val="00E853F2"/>
    <w:rsid w:val="00E85658"/>
    <w:rsid w:val="00E85790"/>
    <w:rsid w:val="00E8715A"/>
    <w:rsid w:val="00E8742B"/>
    <w:rsid w:val="00E92924"/>
    <w:rsid w:val="00E92C6D"/>
    <w:rsid w:val="00E92E53"/>
    <w:rsid w:val="00E93878"/>
    <w:rsid w:val="00E939C3"/>
    <w:rsid w:val="00E955AE"/>
    <w:rsid w:val="00E96F23"/>
    <w:rsid w:val="00EA0E42"/>
    <w:rsid w:val="00EA2A98"/>
    <w:rsid w:val="00EA3B38"/>
    <w:rsid w:val="00EA42E1"/>
    <w:rsid w:val="00EA4E6D"/>
    <w:rsid w:val="00EA7BA7"/>
    <w:rsid w:val="00EB122A"/>
    <w:rsid w:val="00EB24DE"/>
    <w:rsid w:val="00EB2DFD"/>
    <w:rsid w:val="00EB35F6"/>
    <w:rsid w:val="00EB40CA"/>
    <w:rsid w:val="00EB5B17"/>
    <w:rsid w:val="00EB6075"/>
    <w:rsid w:val="00EB6BAF"/>
    <w:rsid w:val="00EB7280"/>
    <w:rsid w:val="00EB73C4"/>
    <w:rsid w:val="00EB778E"/>
    <w:rsid w:val="00EC08B0"/>
    <w:rsid w:val="00EC13DD"/>
    <w:rsid w:val="00EC1931"/>
    <w:rsid w:val="00EC28F5"/>
    <w:rsid w:val="00EC2F2B"/>
    <w:rsid w:val="00EC376A"/>
    <w:rsid w:val="00EC3894"/>
    <w:rsid w:val="00EC4056"/>
    <w:rsid w:val="00EC42AA"/>
    <w:rsid w:val="00EC45BE"/>
    <w:rsid w:val="00EC50CB"/>
    <w:rsid w:val="00EC5416"/>
    <w:rsid w:val="00EC5C22"/>
    <w:rsid w:val="00EC5FAE"/>
    <w:rsid w:val="00EC6C73"/>
    <w:rsid w:val="00EC7CD6"/>
    <w:rsid w:val="00ED0675"/>
    <w:rsid w:val="00ED0DF7"/>
    <w:rsid w:val="00ED209D"/>
    <w:rsid w:val="00ED2906"/>
    <w:rsid w:val="00ED29A9"/>
    <w:rsid w:val="00ED29DE"/>
    <w:rsid w:val="00ED4540"/>
    <w:rsid w:val="00ED4C14"/>
    <w:rsid w:val="00ED4F1A"/>
    <w:rsid w:val="00ED627F"/>
    <w:rsid w:val="00ED6D02"/>
    <w:rsid w:val="00EE12FD"/>
    <w:rsid w:val="00EE14B4"/>
    <w:rsid w:val="00EE1783"/>
    <w:rsid w:val="00EE4666"/>
    <w:rsid w:val="00EE48A4"/>
    <w:rsid w:val="00EE66FE"/>
    <w:rsid w:val="00EE6D62"/>
    <w:rsid w:val="00EF1556"/>
    <w:rsid w:val="00EF2D79"/>
    <w:rsid w:val="00EF2DEA"/>
    <w:rsid w:val="00EF6CEF"/>
    <w:rsid w:val="00EF70BE"/>
    <w:rsid w:val="00F012E2"/>
    <w:rsid w:val="00F0140B"/>
    <w:rsid w:val="00F01458"/>
    <w:rsid w:val="00F03D7C"/>
    <w:rsid w:val="00F04DC0"/>
    <w:rsid w:val="00F0733E"/>
    <w:rsid w:val="00F10B13"/>
    <w:rsid w:val="00F11BA9"/>
    <w:rsid w:val="00F16576"/>
    <w:rsid w:val="00F17480"/>
    <w:rsid w:val="00F2233A"/>
    <w:rsid w:val="00F2307C"/>
    <w:rsid w:val="00F24D12"/>
    <w:rsid w:val="00F25BE8"/>
    <w:rsid w:val="00F27204"/>
    <w:rsid w:val="00F27591"/>
    <w:rsid w:val="00F2776C"/>
    <w:rsid w:val="00F31915"/>
    <w:rsid w:val="00F34E45"/>
    <w:rsid w:val="00F35B61"/>
    <w:rsid w:val="00F36D78"/>
    <w:rsid w:val="00F379C9"/>
    <w:rsid w:val="00F409B3"/>
    <w:rsid w:val="00F412B8"/>
    <w:rsid w:val="00F42200"/>
    <w:rsid w:val="00F44616"/>
    <w:rsid w:val="00F45F44"/>
    <w:rsid w:val="00F465CF"/>
    <w:rsid w:val="00F46ACB"/>
    <w:rsid w:val="00F50EA6"/>
    <w:rsid w:val="00F5196F"/>
    <w:rsid w:val="00F52CE6"/>
    <w:rsid w:val="00F5403C"/>
    <w:rsid w:val="00F55ED4"/>
    <w:rsid w:val="00F562EE"/>
    <w:rsid w:val="00F5790A"/>
    <w:rsid w:val="00F60618"/>
    <w:rsid w:val="00F60627"/>
    <w:rsid w:val="00F6081A"/>
    <w:rsid w:val="00F61472"/>
    <w:rsid w:val="00F63417"/>
    <w:rsid w:val="00F67105"/>
    <w:rsid w:val="00F7053D"/>
    <w:rsid w:val="00F70861"/>
    <w:rsid w:val="00F717C8"/>
    <w:rsid w:val="00F72676"/>
    <w:rsid w:val="00F72F70"/>
    <w:rsid w:val="00F74BEA"/>
    <w:rsid w:val="00F752F7"/>
    <w:rsid w:val="00F7536B"/>
    <w:rsid w:val="00F7555B"/>
    <w:rsid w:val="00F7754E"/>
    <w:rsid w:val="00F77CE5"/>
    <w:rsid w:val="00F81EF8"/>
    <w:rsid w:val="00F82B9E"/>
    <w:rsid w:val="00F82BA7"/>
    <w:rsid w:val="00F837E2"/>
    <w:rsid w:val="00F84956"/>
    <w:rsid w:val="00F84A32"/>
    <w:rsid w:val="00F86D4A"/>
    <w:rsid w:val="00F87949"/>
    <w:rsid w:val="00F9080B"/>
    <w:rsid w:val="00F911F5"/>
    <w:rsid w:val="00F9381A"/>
    <w:rsid w:val="00F93EDB"/>
    <w:rsid w:val="00F94C45"/>
    <w:rsid w:val="00F97C76"/>
    <w:rsid w:val="00FA0DEB"/>
    <w:rsid w:val="00FA182C"/>
    <w:rsid w:val="00FA2FDD"/>
    <w:rsid w:val="00FA5F31"/>
    <w:rsid w:val="00FA7D29"/>
    <w:rsid w:val="00FB00CC"/>
    <w:rsid w:val="00FB0B86"/>
    <w:rsid w:val="00FB26CB"/>
    <w:rsid w:val="00FB7214"/>
    <w:rsid w:val="00FC0926"/>
    <w:rsid w:val="00FC1778"/>
    <w:rsid w:val="00FC1C15"/>
    <w:rsid w:val="00FC39B5"/>
    <w:rsid w:val="00FC4468"/>
    <w:rsid w:val="00FC60F0"/>
    <w:rsid w:val="00FC6238"/>
    <w:rsid w:val="00FC78F1"/>
    <w:rsid w:val="00FC7AED"/>
    <w:rsid w:val="00FD01C8"/>
    <w:rsid w:val="00FD02C8"/>
    <w:rsid w:val="00FD09B2"/>
    <w:rsid w:val="00FD2155"/>
    <w:rsid w:val="00FD2E58"/>
    <w:rsid w:val="00FD3050"/>
    <w:rsid w:val="00FD30BF"/>
    <w:rsid w:val="00FD42C0"/>
    <w:rsid w:val="00FD44B6"/>
    <w:rsid w:val="00FD44CD"/>
    <w:rsid w:val="00FD4FA7"/>
    <w:rsid w:val="00FD5109"/>
    <w:rsid w:val="00FD54FE"/>
    <w:rsid w:val="00FD5BD8"/>
    <w:rsid w:val="00FD6ADD"/>
    <w:rsid w:val="00FD71A4"/>
    <w:rsid w:val="00FE1375"/>
    <w:rsid w:val="00FE29DF"/>
    <w:rsid w:val="00FE2AA2"/>
    <w:rsid w:val="00FE3034"/>
    <w:rsid w:val="00FE3D3B"/>
    <w:rsid w:val="00FE40F2"/>
    <w:rsid w:val="00FE4268"/>
    <w:rsid w:val="00FE42EF"/>
    <w:rsid w:val="00FE4EF1"/>
    <w:rsid w:val="00FE55AB"/>
    <w:rsid w:val="00FE7034"/>
    <w:rsid w:val="00FE7390"/>
    <w:rsid w:val="00FF002D"/>
    <w:rsid w:val="00FF0286"/>
    <w:rsid w:val="00FF1675"/>
    <w:rsid w:val="00FF1939"/>
    <w:rsid w:val="00FF28DD"/>
    <w:rsid w:val="00FF3ED0"/>
    <w:rsid w:val="00FF48A3"/>
    <w:rsid w:val="00FF506F"/>
    <w:rsid w:val="00FF556B"/>
    <w:rsid w:val="00FF678F"/>
    <w:rsid w:val="00FF695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rules v:ext="edit">
        <o:r id="V:Rule2" type="callout" idref="#_x0000_s1090"/>
        <o:r id="V:Rule3" type="connector" idref="#_x0000_s108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page number" w:locked="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lsdException w:name="Strong" w:locked="1" w:semiHidden="0" w:unhideWhenUsed="0" w:qFormat="1"/>
    <w:lsdException w:name="Emphasis" w:locked="1" w:semiHidden="0" w:unhideWhenUsed="0" w:qFormat="1"/>
    <w:lsdException w:name="Normal (Web)" w:uiPriority="99"/>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C50"/>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rsid w:val="00F2233A"/>
    <w:pPr>
      <w:widowControl w:val="0"/>
      <w:wordWrap w:val="0"/>
      <w:autoSpaceDE w:val="0"/>
      <w:autoSpaceDN w:val="0"/>
      <w:adjustRightInd w:val="0"/>
      <w:spacing w:line="476" w:lineRule="exact"/>
      <w:jc w:val="both"/>
    </w:pPr>
    <w:rPr>
      <w:rFonts w:cs="ＭＳ 明朝"/>
      <w:spacing w:val="19"/>
    </w:rPr>
  </w:style>
  <w:style w:type="character" w:styleId="a4">
    <w:name w:val="Hyperlink"/>
    <w:rsid w:val="00A97505"/>
    <w:rPr>
      <w:color w:val="0000FF"/>
      <w:u w:val="single"/>
    </w:rPr>
  </w:style>
  <w:style w:type="paragraph" w:styleId="a5">
    <w:name w:val="Balloon Text"/>
    <w:basedOn w:val="a"/>
    <w:link w:val="a6"/>
    <w:semiHidden/>
    <w:rsid w:val="009178FA"/>
    <w:rPr>
      <w:rFonts w:ascii="Arial" w:eastAsia="ＭＳ ゴシック" w:hAnsi="Arial"/>
      <w:sz w:val="18"/>
      <w:szCs w:val="18"/>
    </w:rPr>
  </w:style>
  <w:style w:type="character" w:customStyle="1" w:styleId="a6">
    <w:name w:val="吹き出し (文字)"/>
    <w:link w:val="a5"/>
    <w:semiHidden/>
    <w:locked/>
    <w:rsid w:val="00773417"/>
    <w:rPr>
      <w:rFonts w:ascii="Arial" w:eastAsia="ＭＳ ゴシック" w:hAnsi="Arial" w:cs="Times New Roman"/>
      <w:kern w:val="2"/>
      <w:sz w:val="18"/>
      <w:szCs w:val="18"/>
    </w:rPr>
  </w:style>
  <w:style w:type="paragraph" w:styleId="a7">
    <w:name w:val="footer"/>
    <w:basedOn w:val="a"/>
    <w:link w:val="a8"/>
    <w:rsid w:val="001E7666"/>
    <w:pPr>
      <w:tabs>
        <w:tab w:val="center" w:pos="4252"/>
        <w:tab w:val="right" w:pos="8504"/>
      </w:tabs>
      <w:snapToGrid w:val="0"/>
    </w:pPr>
    <w:rPr>
      <w:sz w:val="24"/>
    </w:rPr>
  </w:style>
  <w:style w:type="character" w:customStyle="1" w:styleId="a8">
    <w:name w:val="フッター (文字)"/>
    <w:link w:val="a7"/>
    <w:locked/>
    <w:rsid w:val="00773417"/>
    <w:rPr>
      <w:rFonts w:cs="Times New Roman"/>
      <w:kern w:val="2"/>
      <w:sz w:val="24"/>
      <w:szCs w:val="24"/>
    </w:rPr>
  </w:style>
  <w:style w:type="character" w:styleId="a9">
    <w:name w:val="page number"/>
    <w:rsid w:val="001E7666"/>
    <w:rPr>
      <w:rFonts w:cs="Times New Roman"/>
    </w:rPr>
  </w:style>
  <w:style w:type="paragraph" w:styleId="aa">
    <w:name w:val="header"/>
    <w:basedOn w:val="a"/>
    <w:link w:val="ab"/>
    <w:rsid w:val="006D07EA"/>
    <w:pPr>
      <w:tabs>
        <w:tab w:val="center" w:pos="4252"/>
        <w:tab w:val="right" w:pos="8504"/>
      </w:tabs>
      <w:snapToGrid w:val="0"/>
    </w:pPr>
    <w:rPr>
      <w:sz w:val="24"/>
    </w:rPr>
  </w:style>
  <w:style w:type="character" w:customStyle="1" w:styleId="ab">
    <w:name w:val="ヘッダー (文字)"/>
    <w:link w:val="aa"/>
    <w:locked/>
    <w:rsid w:val="00B5533D"/>
    <w:rPr>
      <w:rFonts w:cs="Times New Roman"/>
      <w:kern w:val="2"/>
      <w:sz w:val="24"/>
      <w:szCs w:val="24"/>
    </w:rPr>
  </w:style>
  <w:style w:type="table" w:styleId="ac">
    <w:name w:val="Table Grid"/>
    <w:basedOn w:val="a1"/>
    <w:uiPriority w:val="59"/>
    <w:rsid w:val="0055097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d">
    <w:name w:val="annotation reference"/>
    <w:semiHidden/>
    <w:rsid w:val="00ED29A9"/>
    <w:rPr>
      <w:sz w:val="18"/>
    </w:rPr>
  </w:style>
  <w:style w:type="paragraph" w:styleId="ae">
    <w:name w:val="annotation text"/>
    <w:basedOn w:val="a"/>
    <w:link w:val="af"/>
    <w:semiHidden/>
    <w:rsid w:val="00ED29A9"/>
    <w:pPr>
      <w:jc w:val="left"/>
    </w:pPr>
    <w:rPr>
      <w:sz w:val="24"/>
      <w:szCs w:val="20"/>
    </w:rPr>
  </w:style>
  <w:style w:type="character" w:customStyle="1" w:styleId="af">
    <w:name w:val="コメント文字列 (文字)"/>
    <w:link w:val="ae"/>
    <w:semiHidden/>
    <w:locked/>
    <w:rsid w:val="00ED29A9"/>
    <w:rPr>
      <w:kern w:val="2"/>
      <w:sz w:val="24"/>
    </w:rPr>
  </w:style>
  <w:style w:type="paragraph" w:styleId="af0">
    <w:name w:val="annotation subject"/>
    <w:basedOn w:val="ae"/>
    <w:next w:val="ae"/>
    <w:link w:val="af1"/>
    <w:semiHidden/>
    <w:rsid w:val="00ED29A9"/>
    <w:rPr>
      <w:b/>
    </w:rPr>
  </w:style>
  <w:style w:type="character" w:customStyle="1" w:styleId="af1">
    <w:name w:val="コメント内容 (文字)"/>
    <w:link w:val="af0"/>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2">
    <w:name w:val="FollowedHyperlink"/>
    <w:semiHidden/>
    <w:rsid w:val="005D7DF9"/>
    <w:rPr>
      <w:rFonts w:cs="Times New Roman"/>
      <w:color w:val="800080"/>
      <w:u w:val="single"/>
    </w:rPr>
  </w:style>
  <w:style w:type="paragraph" w:styleId="af3">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4">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5">
    <w:name w:val="Note Heading"/>
    <w:basedOn w:val="a"/>
    <w:next w:val="a"/>
    <w:link w:val="af6"/>
    <w:rsid w:val="001F5741"/>
    <w:pPr>
      <w:jc w:val="center"/>
    </w:pPr>
    <w:rPr>
      <w:snapToGrid w:val="0"/>
      <w:sz w:val="24"/>
      <w:szCs w:val="20"/>
    </w:rPr>
  </w:style>
  <w:style w:type="character" w:customStyle="1" w:styleId="af6">
    <w:name w:val="記 (文字)"/>
    <w:link w:val="af5"/>
    <w:locked/>
    <w:rsid w:val="001F5741"/>
    <w:rPr>
      <w:rFonts w:ascii="Century" w:eastAsia="ＭＳ 明朝" w:hAnsi="Century"/>
      <w:snapToGrid w:val="0"/>
      <w:kern w:val="2"/>
      <w:sz w:val="24"/>
      <w:lang w:bidi="ar-SA"/>
    </w:rPr>
  </w:style>
  <w:style w:type="paragraph" w:styleId="af7">
    <w:name w:val="Closing"/>
    <w:basedOn w:val="a"/>
    <w:link w:val="af8"/>
    <w:rsid w:val="001F5741"/>
    <w:pPr>
      <w:jc w:val="right"/>
    </w:pPr>
    <w:rPr>
      <w:snapToGrid w:val="0"/>
      <w:sz w:val="24"/>
      <w:szCs w:val="20"/>
    </w:rPr>
  </w:style>
  <w:style w:type="character" w:customStyle="1" w:styleId="af8">
    <w:name w:val="結語 (文字)"/>
    <w:link w:val="af7"/>
    <w:locked/>
    <w:rsid w:val="001F5741"/>
    <w:rPr>
      <w:rFonts w:ascii="Century" w:eastAsia="ＭＳ 明朝" w:hAnsi="Century"/>
      <w:snapToGrid w:val="0"/>
      <w:kern w:val="2"/>
      <w:sz w:val="24"/>
      <w:lang w:bidi="ar-SA"/>
    </w:rPr>
  </w:style>
  <w:style w:type="table" w:customStyle="1" w:styleId="15">
    <w:name w:val="表 (格子)1"/>
    <w:basedOn w:val="a1"/>
    <w:next w:val="ac"/>
    <w:uiPriority w:val="59"/>
    <w:rsid w:val="00D07F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
    <w:next w:val="a"/>
    <w:autoRedefine/>
    <w:semiHidden/>
    <w:locked/>
    <w:rsid w:val="00577B58"/>
  </w:style>
  <w:style w:type="paragraph" w:styleId="21">
    <w:name w:val="toc 2"/>
    <w:basedOn w:val="a"/>
    <w:next w:val="a"/>
    <w:autoRedefine/>
    <w:semiHidden/>
    <w:locked/>
    <w:rsid w:val="00577B58"/>
    <w:pPr>
      <w:ind w:leftChars="100" w:left="210"/>
    </w:p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9">
    <w:name w:val="List Paragraph"/>
    <w:basedOn w:val="a"/>
    <w:uiPriority w:val="34"/>
    <w:qFormat/>
    <w:rsid w:val="00E1252C"/>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5"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11/relationships/people" Target="people.xml"/><Relationship Id="rId5" Type="http://schemas.openxmlformats.org/officeDocument/2006/relationships/webSettings" Target="webSettings.xml"/><Relationship Id="rId23" Type="http://schemas.microsoft.com/office/2011/relationships/commentsExtended" Target="commentsExtended.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6792EC-C701-409E-A447-0E734B87E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1268</Words>
  <Characters>1005</Characters>
  <Application>Microsoft Office Word</Application>
  <DocSecurity>0</DocSecurity>
  <Lines>8</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津波・原子力災害被災地域雇用創出企業立地補助金</vt:lpstr>
      <vt:lpstr>津波・原子力災害被災地域雇用創出企業立地補助金</vt:lpstr>
    </vt:vector>
  </TitlesOfParts>
  <Company>みずほ情報総研株式会社</Company>
  <LinksUpToDate>false</LinksUpToDate>
  <CharactersWithSpaces>2269</CharactersWithSpaces>
  <SharedDoc>false</SharedDoc>
  <HLinks>
    <vt:vector size="234" baseType="variant">
      <vt:variant>
        <vt:i4>1114205</vt:i4>
      </vt:variant>
      <vt:variant>
        <vt:i4>213</vt:i4>
      </vt:variant>
      <vt:variant>
        <vt:i4>0</vt:i4>
      </vt:variant>
      <vt:variant>
        <vt:i4>5</vt:i4>
      </vt:variant>
      <vt:variant>
        <vt:lpwstr>http://www.mizuho-ir.co.jp/topics/tsunami-ritti/</vt:lpwstr>
      </vt:variant>
      <vt:variant>
        <vt:lpwstr/>
      </vt:variant>
      <vt:variant>
        <vt:i4>1638523</vt:i4>
      </vt:variant>
      <vt:variant>
        <vt:i4>210</vt:i4>
      </vt:variant>
      <vt:variant>
        <vt:i4>0</vt:i4>
      </vt:variant>
      <vt:variant>
        <vt:i4>5</vt:i4>
      </vt:variant>
      <vt:variant>
        <vt:lpwstr>mailto:tsunami-ritti@mizuho-ir.co.jp</vt:lpwstr>
      </vt:variant>
      <vt:variant>
        <vt:lpwstr/>
      </vt:variant>
      <vt:variant>
        <vt:i4>3539045</vt:i4>
      </vt:variant>
      <vt:variant>
        <vt:i4>207</vt:i4>
      </vt:variant>
      <vt:variant>
        <vt:i4>0</vt:i4>
      </vt:variant>
      <vt:variant>
        <vt:i4>5</vt:i4>
      </vt:variant>
      <vt:variant>
        <vt:lpwstr>http://www.meti.go.jp/</vt:lpwstr>
      </vt:variant>
      <vt:variant>
        <vt:lpwstr/>
      </vt:variant>
      <vt:variant>
        <vt:i4>6553697</vt:i4>
      </vt:variant>
      <vt:variant>
        <vt:i4>201</vt:i4>
      </vt:variant>
      <vt:variant>
        <vt:i4>0</vt:i4>
      </vt:variant>
      <vt:variant>
        <vt:i4>5</vt:i4>
      </vt:variant>
      <vt:variant>
        <vt:lpwstr>http://www.chusho.meti.go.jp/keiei/kakushin/nintei/</vt:lpwstr>
      </vt:variant>
      <vt:variant>
        <vt:lpwstr/>
      </vt:variant>
      <vt:variant>
        <vt:i4>2359413</vt:i4>
      </vt:variant>
      <vt:variant>
        <vt:i4>195</vt:i4>
      </vt:variant>
      <vt:variant>
        <vt:i4>0</vt:i4>
      </vt:variant>
      <vt:variant>
        <vt:i4>5</vt:i4>
      </vt:variant>
      <vt:variant>
        <vt:lpwstr>http://www.mizuho-ir.co.jp/topics/tsunami-ritti/03/02.html</vt:lpwstr>
      </vt:variant>
      <vt:variant>
        <vt:lpwstr/>
      </vt:variant>
      <vt:variant>
        <vt:i4>1114205</vt:i4>
      </vt:variant>
      <vt:variant>
        <vt:i4>192</vt:i4>
      </vt:variant>
      <vt:variant>
        <vt:i4>0</vt:i4>
      </vt:variant>
      <vt:variant>
        <vt:i4>5</vt:i4>
      </vt:variant>
      <vt:variant>
        <vt:lpwstr>http://www.mizuho-ir.co.jp/topics/tsunami-ritti/</vt:lpwstr>
      </vt:variant>
      <vt:variant>
        <vt:lpwstr/>
      </vt:variant>
      <vt:variant>
        <vt:i4>1638523</vt:i4>
      </vt:variant>
      <vt:variant>
        <vt:i4>189</vt:i4>
      </vt:variant>
      <vt:variant>
        <vt:i4>0</vt:i4>
      </vt:variant>
      <vt:variant>
        <vt:i4>5</vt:i4>
      </vt:variant>
      <vt:variant>
        <vt:lpwstr>mailto:tsunami-ritti@mizuho-ir.co.jp</vt:lpwstr>
      </vt:variant>
      <vt:variant>
        <vt:lpwstr/>
      </vt:variant>
      <vt:variant>
        <vt:i4>1114205</vt:i4>
      </vt:variant>
      <vt:variant>
        <vt:i4>186</vt:i4>
      </vt:variant>
      <vt:variant>
        <vt:i4>0</vt:i4>
      </vt:variant>
      <vt:variant>
        <vt:i4>5</vt:i4>
      </vt:variant>
      <vt:variant>
        <vt:lpwstr>http://www.mizuho-ir.co.jp/topics/tsunami-ritti/</vt:lpwstr>
      </vt:variant>
      <vt:variant>
        <vt:lpwstr/>
      </vt:variant>
      <vt:variant>
        <vt:i4>1638523</vt:i4>
      </vt:variant>
      <vt:variant>
        <vt:i4>183</vt:i4>
      </vt:variant>
      <vt:variant>
        <vt:i4>0</vt:i4>
      </vt:variant>
      <vt:variant>
        <vt:i4>5</vt:i4>
      </vt:variant>
      <vt:variant>
        <vt:lpwstr>mailto:tsunami-ritti@mizuho-ir.co.jp</vt:lpwstr>
      </vt:variant>
      <vt:variant>
        <vt:lpwstr/>
      </vt:variant>
      <vt:variant>
        <vt:i4>1310774</vt:i4>
      </vt:variant>
      <vt:variant>
        <vt:i4>176</vt:i4>
      </vt:variant>
      <vt:variant>
        <vt:i4>0</vt:i4>
      </vt:variant>
      <vt:variant>
        <vt:i4>5</vt:i4>
      </vt:variant>
      <vt:variant>
        <vt:lpwstr/>
      </vt:variant>
      <vt:variant>
        <vt:lpwstr>_Toc356410220</vt:lpwstr>
      </vt:variant>
      <vt:variant>
        <vt:i4>1507382</vt:i4>
      </vt:variant>
      <vt:variant>
        <vt:i4>170</vt:i4>
      </vt:variant>
      <vt:variant>
        <vt:i4>0</vt:i4>
      </vt:variant>
      <vt:variant>
        <vt:i4>5</vt:i4>
      </vt:variant>
      <vt:variant>
        <vt:lpwstr/>
      </vt:variant>
      <vt:variant>
        <vt:lpwstr>_Toc356410219</vt:lpwstr>
      </vt:variant>
      <vt:variant>
        <vt:i4>1507382</vt:i4>
      </vt:variant>
      <vt:variant>
        <vt:i4>164</vt:i4>
      </vt:variant>
      <vt:variant>
        <vt:i4>0</vt:i4>
      </vt:variant>
      <vt:variant>
        <vt:i4>5</vt:i4>
      </vt:variant>
      <vt:variant>
        <vt:lpwstr/>
      </vt:variant>
      <vt:variant>
        <vt:lpwstr>_Toc356410218</vt:lpwstr>
      </vt:variant>
      <vt:variant>
        <vt:i4>1507382</vt:i4>
      </vt:variant>
      <vt:variant>
        <vt:i4>158</vt:i4>
      </vt:variant>
      <vt:variant>
        <vt:i4>0</vt:i4>
      </vt:variant>
      <vt:variant>
        <vt:i4>5</vt:i4>
      </vt:variant>
      <vt:variant>
        <vt:lpwstr/>
      </vt:variant>
      <vt:variant>
        <vt:lpwstr>_Toc356410217</vt:lpwstr>
      </vt:variant>
      <vt:variant>
        <vt:i4>1507382</vt:i4>
      </vt:variant>
      <vt:variant>
        <vt:i4>152</vt:i4>
      </vt:variant>
      <vt:variant>
        <vt:i4>0</vt:i4>
      </vt:variant>
      <vt:variant>
        <vt:i4>5</vt:i4>
      </vt:variant>
      <vt:variant>
        <vt:lpwstr/>
      </vt:variant>
      <vt:variant>
        <vt:lpwstr>_Toc356410216</vt:lpwstr>
      </vt:variant>
      <vt:variant>
        <vt:i4>1507382</vt:i4>
      </vt:variant>
      <vt:variant>
        <vt:i4>146</vt:i4>
      </vt:variant>
      <vt:variant>
        <vt:i4>0</vt:i4>
      </vt:variant>
      <vt:variant>
        <vt:i4>5</vt:i4>
      </vt:variant>
      <vt:variant>
        <vt:lpwstr/>
      </vt:variant>
      <vt:variant>
        <vt:lpwstr>_Toc356410215</vt:lpwstr>
      </vt:variant>
      <vt:variant>
        <vt:i4>1507382</vt:i4>
      </vt:variant>
      <vt:variant>
        <vt:i4>140</vt:i4>
      </vt:variant>
      <vt:variant>
        <vt:i4>0</vt:i4>
      </vt:variant>
      <vt:variant>
        <vt:i4>5</vt:i4>
      </vt:variant>
      <vt:variant>
        <vt:lpwstr/>
      </vt:variant>
      <vt:variant>
        <vt:lpwstr>_Toc356410214</vt:lpwstr>
      </vt:variant>
      <vt:variant>
        <vt:i4>1507382</vt:i4>
      </vt:variant>
      <vt:variant>
        <vt:i4>134</vt:i4>
      </vt:variant>
      <vt:variant>
        <vt:i4>0</vt:i4>
      </vt:variant>
      <vt:variant>
        <vt:i4>5</vt:i4>
      </vt:variant>
      <vt:variant>
        <vt:lpwstr/>
      </vt:variant>
      <vt:variant>
        <vt:lpwstr>_Toc356410213</vt:lpwstr>
      </vt:variant>
      <vt:variant>
        <vt:i4>1507382</vt:i4>
      </vt:variant>
      <vt:variant>
        <vt:i4>128</vt:i4>
      </vt:variant>
      <vt:variant>
        <vt:i4>0</vt:i4>
      </vt:variant>
      <vt:variant>
        <vt:i4>5</vt:i4>
      </vt:variant>
      <vt:variant>
        <vt:lpwstr/>
      </vt:variant>
      <vt:variant>
        <vt:lpwstr>_Toc356410212</vt:lpwstr>
      </vt:variant>
      <vt:variant>
        <vt:i4>1507382</vt:i4>
      </vt:variant>
      <vt:variant>
        <vt:i4>122</vt:i4>
      </vt:variant>
      <vt:variant>
        <vt:i4>0</vt:i4>
      </vt:variant>
      <vt:variant>
        <vt:i4>5</vt:i4>
      </vt:variant>
      <vt:variant>
        <vt:lpwstr/>
      </vt:variant>
      <vt:variant>
        <vt:lpwstr>_Toc356410211</vt:lpwstr>
      </vt:variant>
      <vt:variant>
        <vt:i4>1507382</vt:i4>
      </vt:variant>
      <vt:variant>
        <vt:i4>116</vt:i4>
      </vt:variant>
      <vt:variant>
        <vt:i4>0</vt:i4>
      </vt:variant>
      <vt:variant>
        <vt:i4>5</vt:i4>
      </vt:variant>
      <vt:variant>
        <vt:lpwstr/>
      </vt:variant>
      <vt:variant>
        <vt:lpwstr>_Toc356410210</vt:lpwstr>
      </vt:variant>
      <vt:variant>
        <vt:i4>1441846</vt:i4>
      </vt:variant>
      <vt:variant>
        <vt:i4>110</vt:i4>
      </vt:variant>
      <vt:variant>
        <vt:i4>0</vt:i4>
      </vt:variant>
      <vt:variant>
        <vt:i4>5</vt:i4>
      </vt:variant>
      <vt:variant>
        <vt:lpwstr/>
      </vt:variant>
      <vt:variant>
        <vt:lpwstr>_Toc356410209</vt:lpwstr>
      </vt:variant>
      <vt:variant>
        <vt:i4>1441846</vt:i4>
      </vt:variant>
      <vt:variant>
        <vt:i4>104</vt:i4>
      </vt:variant>
      <vt:variant>
        <vt:i4>0</vt:i4>
      </vt:variant>
      <vt:variant>
        <vt:i4>5</vt:i4>
      </vt:variant>
      <vt:variant>
        <vt:lpwstr/>
      </vt:variant>
      <vt:variant>
        <vt:lpwstr>_Toc356410208</vt:lpwstr>
      </vt:variant>
      <vt:variant>
        <vt:i4>1441846</vt:i4>
      </vt:variant>
      <vt:variant>
        <vt:i4>98</vt:i4>
      </vt:variant>
      <vt:variant>
        <vt:i4>0</vt:i4>
      </vt:variant>
      <vt:variant>
        <vt:i4>5</vt:i4>
      </vt:variant>
      <vt:variant>
        <vt:lpwstr/>
      </vt:variant>
      <vt:variant>
        <vt:lpwstr>_Toc356410207</vt:lpwstr>
      </vt:variant>
      <vt:variant>
        <vt:i4>1441846</vt:i4>
      </vt:variant>
      <vt:variant>
        <vt:i4>92</vt:i4>
      </vt:variant>
      <vt:variant>
        <vt:i4>0</vt:i4>
      </vt:variant>
      <vt:variant>
        <vt:i4>5</vt:i4>
      </vt:variant>
      <vt:variant>
        <vt:lpwstr/>
      </vt:variant>
      <vt:variant>
        <vt:lpwstr>_Toc356410206</vt:lpwstr>
      </vt:variant>
      <vt:variant>
        <vt:i4>1441846</vt:i4>
      </vt:variant>
      <vt:variant>
        <vt:i4>86</vt:i4>
      </vt:variant>
      <vt:variant>
        <vt:i4>0</vt:i4>
      </vt:variant>
      <vt:variant>
        <vt:i4>5</vt:i4>
      </vt:variant>
      <vt:variant>
        <vt:lpwstr/>
      </vt:variant>
      <vt:variant>
        <vt:lpwstr>_Toc356410205</vt:lpwstr>
      </vt:variant>
      <vt:variant>
        <vt:i4>1441846</vt:i4>
      </vt:variant>
      <vt:variant>
        <vt:i4>80</vt:i4>
      </vt:variant>
      <vt:variant>
        <vt:i4>0</vt:i4>
      </vt:variant>
      <vt:variant>
        <vt:i4>5</vt:i4>
      </vt:variant>
      <vt:variant>
        <vt:lpwstr/>
      </vt:variant>
      <vt:variant>
        <vt:lpwstr>_Toc356410204</vt:lpwstr>
      </vt:variant>
      <vt:variant>
        <vt:i4>1441846</vt:i4>
      </vt:variant>
      <vt:variant>
        <vt:i4>74</vt:i4>
      </vt:variant>
      <vt:variant>
        <vt:i4>0</vt:i4>
      </vt:variant>
      <vt:variant>
        <vt:i4>5</vt:i4>
      </vt:variant>
      <vt:variant>
        <vt:lpwstr/>
      </vt:variant>
      <vt:variant>
        <vt:lpwstr>_Toc356410203</vt:lpwstr>
      </vt:variant>
      <vt:variant>
        <vt:i4>1441846</vt:i4>
      </vt:variant>
      <vt:variant>
        <vt:i4>68</vt:i4>
      </vt:variant>
      <vt:variant>
        <vt:i4>0</vt:i4>
      </vt:variant>
      <vt:variant>
        <vt:i4>5</vt:i4>
      </vt:variant>
      <vt:variant>
        <vt:lpwstr/>
      </vt:variant>
      <vt:variant>
        <vt:lpwstr>_Toc356410202</vt:lpwstr>
      </vt:variant>
      <vt:variant>
        <vt:i4>1441846</vt:i4>
      </vt:variant>
      <vt:variant>
        <vt:i4>62</vt:i4>
      </vt:variant>
      <vt:variant>
        <vt:i4>0</vt:i4>
      </vt:variant>
      <vt:variant>
        <vt:i4>5</vt:i4>
      </vt:variant>
      <vt:variant>
        <vt:lpwstr/>
      </vt:variant>
      <vt:variant>
        <vt:lpwstr>_Toc356410201</vt:lpwstr>
      </vt:variant>
      <vt:variant>
        <vt:i4>1441846</vt:i4>
      </vt:variant>
      <vt:variant>
        <vt:i4>56</vt:i4>
      </vt:variant>
      <vt:variant>
        <vt:i4>0</vt:i4>
      </vt:variant>
      <vt:variant>
        <vt:i4>5</vt:i4>
      </vt:variant>
      <vt:variant>
        <vt:lpwstr/>
      </vt:variant>
      <vt:variant>
        <vt:lpwstr>_Toc356410200</vt:lpwstr>
      </vt:variant>
      <vt:variant>
        <vt:i4>2031669</vt:i4>
      </vt:variant>
      <vt:variant>
        <vt:i4>50</vt:i4>
      </vt:variant>
      <vt:variant>
        <vt:i4>0</vt:i4>
      </vt:variant>
      <vt:variant>
        <vt:i4>5</vt:i4>
      </vt:variant>
      <vt:variant>
        <vt:lpwstr/>
      </vt:variant>
      <vt:variant>
        <vt:lpwstr>_Toc356410199</vt:lpwstr>
      </vt:variant>
      <vt:variant>
        <vt:i4>2031669</vt:i4>
      </vt:variant>
      <vt:variant>
        <vt:i4>44</vt:i4>
      </vt:variant>
      <vt:variant>
        <vt:i4>0</vt:i4>
      </vt:variant>
      <vt:variant>
        <vt:i4>5</vt:i4>
      </vt:variant>
      <vt:variant>
        <vt:lpwstr/>
      </vt:variant>
      <vt:variant>
        <vt:lpwstr>_Toc356410198</vt:lpwstr>
      </vt:variant>
      <vt:variant>
        <vt:i4>2031669</vt:i4>
      </vt:variant>
      <vt:variant>
        <vt:i4>38</vt:i4>
      </vt:variant>
      <vt:variant>
        <vt:i4>0</vt:i4>
      </vt:variant>
      <vt:variant>
        <vt:i4>5</vt:i4>
      </vt:variant>
      <vt:variant>
        <vt:lpwstr/>
      </vt:variant>
      <vt:variant>
        <vt:lpwstr>_Toc356410197</vt:lpwstr>
      </vt:variant>
      <vt:variant>
        <vt:i4>2031669</vt:i4>
      </vt:variant>
      <vt:variant>
        <vt:i4>32</vt:i4>
      </vt:variant>
      <vt:variant>
        <vt:i4>0</vt:i4>
      </vt:variant>
      <vt:variant>
        <vt:i4>5</vt:i4>
      </vt:variant>
      <vt:variant>
        <vt:lpwstr/>
      </vt:variant>
      <vt:variant>
        <vt:lpwstr>_Toc356410196</vt:lpwstr>
      </vt:variant>
      <vt:variant>
        <vt:i4>2031669</vt:i4>
      </vt:variant>
      <vt:variant>
        <vt:i4>26</vt:i4>
      </vt:variant>
      <vt:variant>
        <vt:i4>0</vt:i4>
      </vt:variant>
      <vt:variant>
        <vt:i4>5</vt:i4>
      </vt:variant>
      <vt:variant>
        <vt:lpwstr/>
      </vt:variant>
      <vt:variant>
        <vt:lpwstr>_Toc356410195</vt:lpwstr>
      </vt:variant>
      <vt:variant>
        <vt:i4>2031669</vt:i4>
      </vt:variant>
      <vt:variant>
        <vt:i4>20</vt:i4>
      </vt:variant>
      <vt:variant>
        <vt:i4>0</vt:i4>
      </vt:variant>
      <vt:variant>
        <vt:i4>5</vt:i4>
      </vt:variant>
      <vt:variant>
        <vt:lpwstr/>
      </vt:variant>
      <vt:variant>
        <vt:lpwstr>_Toc356410194</vt:lpwstr>
      </vt:variant>
      <vt:variant>
        <vt:i4>2031669</vt:i4>
      </vt:variant>
      <vt:variant>
        <vt:i4>14</vt:i4>
      </vt:variant>
      <vt:variant>
        <vt:i4>0</vt:i4>
      </vt:variant>
      <vt:variant>
        <vt:i4>5</vt:i4>
      </vt:variant>
      <vt:variant>
        <vt:lpwstr/>
      </vt:variant>
      <vt:variant>
        <vt:lpwstr>_Toc356410193</vt:lpwstr>
      </vt:variant>
      <vt:variant>
        <vt:i4>2031669</vt:i4>
      </vt:variant>
      <vt:variant>
        <vt:i4>8</vt:i4>
      </vt:variant>
      <vt:variant>
        <vt:i4>0</vt:i4>
      </vt:variant>
      <vt:variant>
        <vt:i4>5</vt:i4>
      </vt:variant>
      <vt:variant>
        <vt:lpwstr/>
      </vt:variant>
      <vt:variant>
        <vt:lpwstr>_Toc356410192</vt:lpwstr>
      </vt:variant>
      <vt:variant>
        <vt:i4>2031669</vt:i4>
      </vt:variant>
      <vt:variant>
        <vt:i4>2</vt:i4>
      </vt:variant>
      <vt:variant>
        <vt:i4>0</vt:i4>
      </vt:variant>
      <vt:variant>
        <vt:i4>5</vt:i4>
      </vt:variant>
      <vt:variant>
        <vt:lpwstr/>
      </vt:variant>
      <vt:variant>
        <vt:lpwstr>_Toc356410191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津波・原子力災害被災地域雇用創出企業立地補助金</dc:title>
  <dc:creator>社内システム</dc:creator>
  <cp:lastModifiedBy>　</cp:lastModifiedBy>
  <cp:revision>3</cp:revision>
  <cp:lastPrinted>2014-05-13T12:44:00Z</cp:lastPrinted>
  <dcterms:created xsi:type="dcterms:W3CDTF">2014-05-14T10:36:00Z</dcterms:created>
  <dcterms:modified xsi:type="dcterms:W3CDTF">2014-12-19T01:19:00Z</dcterms:modified>
</cp:coreProperties>
</file>