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079" w:rsidRPr="000317B2" w:rsidRDefault="00381079" w:rsidP="00142C5D">
      <w:pPr>
        <w:ind w:left="420" w:hanging="420"/>
        <w:rPr>
          <w:rFonts w:ascii="ＭＳ 明朝"/>
          <w:sz w:val="20"/>
          <w:szCs w:val="20"/>
        </w:rPr>
      </w:pPr>
      <w:r w:rsidRPr="000317B2">
        <w:rPr>
          <w:rFonts w:ascii="ＭＳ 明朝" w:hAnsi="ＭＳ 明朝" w:hint="eastAsia"/>
          <w:sz w:val="20"/>
          <w:szCs w:val="20"/>
        </w:rPr>
        <w:t>（様式第１</w:t>
      </w:r>
      <w:r>
        <w:rPr>
          <w:rFonts w:ascii="ＭＳ 明朝" w:hAnsi="ＭＳ 明朝" w:hint="eastAsia"/>
          <w:sz w:val="20"/>
          <w:szCs w:val="20"/>
        </w:rPr>
        <w:t>－１</w:t>
      </w:r>
      <w:r w:rsidRPr="000317B2">
        <w:rPr>
          <w:rFonts w:ascii="ＭＳ 明朝" w:hAnsi="ＭＳ 明朝" w:hint="eastAsia"/>
          <w:sz w:val="20"/>
          <w:szCs w:val="20"/>
        </w:rPr>
        <w:t>）</w:t>
      </w:r>
      <w:r>
        <w:rPr>
          <w:rFonts w:ascii="ＭＳ 明朝" w:hAnsi="ＭＳ 明朝" w:hint="eastAsia"/>
          <w:sz w:val="20"/>
          <w:szCs w:val="20"/>
        </w:rPr>
        <w:t>（民設商業施設整備型）</w:t>
      </w:r>
      <w:r w:rsidRPr="000317B2">
        <w:rPr>
          <w:rFonts w:ascii="ＭＳ 明朝" w:hAnsi="ＭＳ 明朝"/>
          <w:spacing w:val="1"/>
          <w:sz w:val="20"/>
          <w:szCs w:val="20"/>
        </w:rPr>
        <w:t xml:space="preserve"> </w:t>
      </w:r>
    </w:p>
    <w:p w:rsidR="00381079" w:rsidRPr="000317B2" w:rsidRDefault="00381079" w:rsidP="00142C5D">
      <w:pPr>
        <w:pStyle w:val="a3"/>
        <w:wordWrap/>
        <w:spacing w:line="300" w:lineRule="exact"/>
        <w:rPr>
          <w:rFonts w:ascii="ＭＳ 明朝"/>
          <w:spacing w:val="0"/>
        </w:rPr>
      </w:pPr>
      <w:r w:rsidRPr="000317B2">
        <w:rPr>
          <w:rFonts w:ascii="ＭＳ 明朝" w:hAnsi="ＭＳ 明朝"/>
          <w:spacing w:val="1"/>
        </w:rPr>
        <w:t xml:space="preserve">                                                             </w:t>
      </w:r>
      <w:r>
        <w:rPr>
          <w:rFonts w:ascii="ＭＳ 明朝" w:hAnsi="ＭＳ 明朝" w:hint="eastAsia"/>
          <w:spacing w:val="1"/>
        </w:rPr>
        <w:t>平成</w:t>
      </w: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申請者</w:t>
      </w:r>
      <w:r w:rsidRPr="000317B2">
        <w:rPr>
          <w:rFonts w:ascii="ＭＳ 明朝" w:hAnsi="ＭＳ 明朝"/>
          <w:spacing w:val="1"/>
        </w:rPr>
        <w:t xml:space="preserve">    </w:t>
      </w:r>
      <w:r w:rsidRPr="000317B2">
        <w:rPr>
          <w:rFonts w:ascii="ＭＳ 明朝" w:hAnsi="ＭＳ 明朝" w:hint="eastAsia"/>
        </w:rPr>
        <w:t xml:space="preserve">住所　</w:t>
      </w:r>
    </w:p>
    <w:p w:rsidR="00381079" w:rsidRPr="000317B2" w:rsidRDefault="00381079" w:rsidP="00142C5D">
      <w:pPr>
        <w:pStyle w:val="a3"/>
        <w:wordWrap/>
        <w:spacing w:line="400"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 xml:space="preserve">　　</w:t>
      </w:r>
      <w:r w:rsidRPr="000317B2">
        <w:rPr>
          <w:rFonts w:ascii="ＭＳ 明朝" w:hAnsi="ＭＳ 明朝"/>
          <w:spacing w:val="1"/>
        </w:rPr>
        <w:t xml:space="preserve"> </w:t>
      </w:r>
      <w:r w:rsidRPr="000317B2">
        <w:rPr>
          <w:rFonts w:ascii="ＭＳ 明朝" w:hAnsi="ＭＳ 明朝" w:hint="eastAsia"/>
        </w:rPr>
        <w:t>氏名</w:t>
      </w:r>
      <w:r w:rsidRPr="000317B2">
        <w:rPr>
          <w:rFonts w:ascii="ＭＳ 明朝" w:hAnsi="ＭＳ 明朝"/>
          <w:spacing w:val="1"/>
        </w:rPr>
        <w:t xml:space="preserve">  </w:t>
      </w:r>
      <w:r w:rsidRPr="000317B2">
        <w:rPr>
          <w:rFonts w:ascii="ＭＳ 明朝" w:hAnsi="ＭＳ 明朝" w:hint="eastAsia"/>
        </w:rPr>
        <w:t xml:space="preserve">　法人の名称</w:t>
      </w:r>
    </w:p>
    <w:p w:rsidR="00381079" w:rsidRDefault="00381079" w:rsidP="00142C5D">
      <w:pPr>
        <w:pStyle w:val="a3"/>
        <w:wordWrap/>
        <w:spacing w:line="400" w:lineRule="exact"/>
        <w:rPr>
          <w:rFonts w:ascii="ＭＳ 明朝"/>
        </w:rPr>
      </w:pPr>
      <w:r w:rsidRPr="000317B2">
        <w:rPr>
          <w:rFonts w:ascii="ＭＳ 明朝" w:hAnsi="ＭＳ 明朝"/>
          <w:spacing w:val="1"/>
        </w:rPr>
        <w:t xml:space="preserve">                                               </w:t>
      </w:r>
      <w:r w:rsidRPr="000317B2">
        <w:rPr>
          <w:rFonts w:ascii="ＭＳ 明朝" w:hAnsi="ＭＳ 明朝" w:hint="eastAsia"/>
          <w:spacing w:val="1"/>
        </w:rPr>
        <w:t xml:space="preserve">　　</w:t>
      </w:r>
      <w:r w:rsidRPr="000317B2">
        <w:rPr>
          <w:rFonts w:ascii="ＭＳ 明朝" w:hAnsi="ＭＳ 明朝" w:hint="eastAsia"/>
        </w:rPr>
        <w:t>及び代表者の役職・氏名</w:t>
      </w:r>
      <w:r w:rsidRPr="000317B2">
        <w:rPr>
          <w:rFonts w:ascii="ＭＳ 明朝" w:hAnsi="ＭＳ 明朝"/>
          <w:spacing w:val="1"/>
        </w:rPr>
        <w:t xml:space="preserve">   </w:t>
      </w:r>
      <w:r w:rsidRPr="000317B2">
        <w:rPr>
          <w:rFonts w:ascii="ＭＳ 明朝" w:hAnsi="ＭＳ 明朝" w:hint="eastAsia"/>
        </w:rPr>
        <w:t>印</w:t>
      </w:r>
    </w:p>
    <w:p w:rsidR="00381079" w:rsidRPr="00CD2DB4" w:rsidRDefault="00381079" w:rsidP="00142C5D">
      <w:pPr>
        <w:pStyle w:val="a3"/>
        <w:spacing w:line="400" w:lineRule="exact"/>
        <w:jc w:val="right"/>
        <w:rPr>
          <w:rFonts w:ascii="ＭＳ 明朝"/>
        </w:rPr>
      </w:pPr>
      <w:r>
        <w:rPr>
          <w:rFonts w:ascii="ＭＳ 明朝" w:hAnsi="ＭＳ 明朝" w:hint="eastAsia"/>
        </w:rPr>
        <w:t xml:space="preserve">【受付番号　</w:t>
      </w:r>
      <w:r>
        <w:rPr>
          <w:rFonts w:ascii="ＭＳ 明朝" w:hAnsi="ＭＳ 明朝"/>
        </w:rPr>
        <w:t xml:space="preserve">-       </w:t>
      </w:r>
      <w:r>
        <w:rPr>
          <w:rFonts w:ascii="ＭＳ 明朝" w:hAnsi="ＭＳ 明朝" w:hint="eastAsia"/>
        </w:rPr>
        <w:t>】</w:t>
      </w:r>
    </w:p>
    <w:p w:rsidR="00381079" w:rsidRPr="000317B2" w:rsidRDefault="00381079" w:rsidP="00142C5D">
      <w:pPr>
        <w:pStyle w:val="a3"/>
        <w:wordWrap/>
        <w:spacing w:line="400" w:lineRule="exact"/>
        <w:rPr>
          <w:rFonts w:ascii="ＭＳ 明朝"/>
          <w:spacing w:val="0"/>
        </w:rPr>
      </w:pPr>
    </w:p>
    <w:p w:rsidR="00381079" w:rsidRDefault="00381079" w:rsidP="00142C5D">
      <w:pPr>
        <w:pStyle w:val="a3"/>
        <w:wordWrap/>
        <w:spacing w:line="400" w:lineRule="exact"/>
        <w:jc w:val="center"/>
        <w:rPr>
          <w:rFonts w:ascii="ＭＳ 明朝"/>
        </w:rPr>
      </w:pPr>
      <w:r w:rsidRPr="000317B2">
        <w:rPr>
          <w:rFonts w:ascii="ＭＳ 明朝" w:hAnsi="ＭＳ 明朝" w:hint="eastAsia"/>
        </w:rPr>
        <w:t>津波・原子力災害被災地域雇用創出企業</w:t>
      </w:r>
      <w:r>
        <w:rPr>
          <w:rFonts w:ascii="ＭＳ 明朝" w:hAnsi="ＭＳ 明朝" w:hint="eastAsia"/>
        </w:rPr>
        <w:t>立地補助金</w:t>
      </w:r>
    </w:p>
    <w:p w:rsidR="00381079" w:rsidRPr="000317B2" w:rsidRDefault="00381079" w:rsidP="00142C5D">
      <w:pPr>
        <w:pStyle w:val="a3"/>
        <w:wordWrap/>
        <w:spacing w:line="400" w:lineRule="exact"/>
        <w:jc w:val="center"/>
        <w:rPr>
          <w:rFonts w:ascii="ＭＳ 明朝"/>
          <w:spacing w:val="0"/>
        </w:rPr>
      </w:pPr>
      <w:r>
        <w:rPr>
          <w:rFonts w:ascii="ＭＳ 明朝" w:hAnsi="ＭＳ 明朝" w:hint="eastAsia"/>
        </w:rPr>
        <w:t>（商業施設等復興整備補助事業：</w:t>
      </w:r>
      <w:r w:rsidRPr="009E5500">
        <w:rPr>
          <w:rFonts w:ascii="ＭＳ 明朝" w:hAnsi="ＭＳ 明朝" w:hint="eastAsia"/>
        </w:rPr>
        <w:t>民設商業施設整備型</w:t>
      </w:r>
      <w:r>
        <w:rPr>
          <w:rFonts w:ascii="ＭＳ 明朝" w:hAnsi="ＭＳ 明朝" w:hint="eastAsia"/>
        </w:rPr>
        <w:t>）</w:t>
      </w:r>
      <w:r w:rsidRPr="000317B2">
        <w:rPr>
          <w:rFonts w:ascii="ＭＳ 明朝" w:hAnsi="ＭＳ 明朝" w:hint="eastAsia"/>
        </w:rPr>
        <w:t>交付申請書</w:t>
      </w:r>
    </w:p>
    <w:p w:rsidR="00381079" w:rsidRPr="000317B2" w:rsidRDefault="00381079" w:rsidP="00142C5D">
      <w:pPr>
        <w:pStyle w:val="a3"/>
        <w:wordWrap/>
        <w:spacing w:line="400" w:lineRule="exact"/>
        <w:rPr>
          <w:rFonts w:ascii="ＭＳ 明朝"/>
          <w:spacing w:val="0"/>
        </w:rPr>
      </w:pPr>
    </w:p>
    <w:p w:rsidR="00381079" w:rsidRPr="000317B2" w:rsidRDefault="00381079" w:rsidP="00142C5D">
      <w:pPr>
        <w:pStyle w:val="a3"/>
        <w:wordWrap/>
        <w:spacing w:line="400" w:lineRule="exact"/>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交付規程第４条第１項の規定に基づき、津波・原子力災害被災地域雇用創出企業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交付規程別表第１の不支給要件に該当しないことを確認の上、上記補助金の交付について</w:t>
      </w:r>
      <w:r>
        <w:rPr>
          <w:rFonts w:ascii="ＭＳ 明朝" w:hAnsi="ＭＳ 明朝" w:hint="eastAsia"/>
        </w:rPr>
        <w:t>別紙</w:t>
      </w:r>
      <w:r w:rsidRPr="000317B2">
        <w:rPr>
          <w:rFonts w:ascii="ＭＳ 明朝" w:hAnsi="ＭＳ 明朝" w:hint="eastAsia"/>
        </w:rPr>
        <w:t>のとおり申請します。</w:t>
      </w:r>
    </w:p>
    <w:p w:rsidR="00381079" w:rsidRPr="000317B2" w:rsidRDefault="00381079" w:rsidP="00142C5D">
      <w:pPr>
        <w:pStyle w:val="a3"/>
        <w:wordWrap/>
        <w:spacing w:line="400" w:lineRule="exact"/>
        <w:rPr>
          <w:rFonts w:ascii="ＭＳ 明朝"/>
          <w:spacing w:val="0"/>
        </w:rPr>
      </w:pPr>
    </w:p>
    <w:p w:rsidR="00381079" w:rsidRDefault="00381079" w:rsidP="00142C5D">
      <w:pPr>
        <w:pStyle w:val="a3"/>
        <w:wordWrap/>
        <w:spacing w:line="400" w:lineRule="exact"/>
        <w:rPr>
          <w:rFonts w:ascii="ＭＳ 明朝"/>
          <w:spacing w:val="0"/>
        </w:rPr>
      </w:pPr>
      <w:r w:rsidRPr="000317B2">
        <w:rPr>
          <w:rFonts w:ascii="ＭＳ 明朝" w:hAnsi="ＭＳ 明朝"/>
          <w:spacing w:val="1"/>
        </w:rPr>
        <w:t xml:space="preserve"> </w:t>
      </w:r>
    </w:p>
    <w:p w:rsidR="00381079" w:rsidRDefault="00381079" w:rsidP="00142C5D">
      <w:pPr>
        <w:autoSpaceDE w:val="0"/>
        <w:autoSpaceDN w:val="0"/>
        <w:spacing w:line="240" w:lineRule="exact"/>
        <w:ind w:left="204" w:hangingChars="100" w:hanging="204"/>
        <w:rPr>
          <w:rFonts w:ascii="ＭＳ 明朝"/>
          <w:spacing w:val="2"/>
          <w:sz w:val="20"/>
          <w:szCs w:val="20"/>
        </w:rPr>
      </w:pPr>
      <w:r>
        <w:rPr>
          <w:rFonts w:ascii="ＭＳ 明朝" w:hAnsi="ＭＳ 明朝" w:hint="eastAsia"/>
          <w:spacing w:val="2"/>
          <w:sz w:val="20"/>
          <w:szCs w:val="20"/>
        </w:rPr>
        <w:t>（注</w:t>
      </w:r>
      <w:r>
        <w:rPr>
          <w:rFonts w:ascii="ＭＳ 明朝" w:hAnsi="ＭＳ 明朝"/>
          <w:spacing w:val="2"/>
          <w:sz w:val="20"/>
          <w:szCs w:val="20"/>
        </w:rPr>
        <w:t>1</w:t>
      </w:r>
      <w:r>
        <w:rPr>
          <w:rFonts w:ascii="ＭＳ 明朝" w:hAnsi="ＭＳ 明朝" w:hint="eastAsia"/>
          <w:spacing w:val="2"/>
          <w:sz w:val="20"/>
          <w:szCs w:val="20"/>
        </w:rPr>
        <w:t>）複数の事業者が補助金の交付を希望する場合は、「申請者」に補助金の交付を希望する全ての申請者に関する事項を記入してください。</w:t>
      </w:r>
    </w:p>
    <w:p w:rsidR="00381079" w:rsidRPr="000317B2" w:rsidRDefault="00381079" w:rsidP="00142C5D">
      <w:pPr>
        <w:ind w:left="404" w:hangingChars="200" w:hanging="404"/>
        <w:rPr>
          <w:rFonts w:ascii="ＭＳ 明朝"/>
          <w:sz w:val="20"/>
          <w:szCs w:val="20"/>
        </w:rPr>
      </w:pPr>
      <w:r w:rsidRPr="000317B2">
        <w:rPr>
          <w:rFonts w:ascii="ＭＳ 明朝" w:hAnsi="ＭＳ 明朝"/>
          <w:spacing w:val="1"/>
          <w:sz w:val="20"/>
          <w:szCs w:val="20"/>
        </w:rPr>
        <w:t xml:space="preserve"> </w:t>
      </w:r>
    </w:p>
    <w:p w:rsidR="00381079" w:rsidRPr="000317B2" w:rsidRDefault="00381079" w:rsidP="00792E8E">
      <w:pPr>
        <w:jc w:val="center"/>
        <w:rPr>
          <w:rFonts w:ascii="ＭＳ 明朝" w:cs="ＭＳ 明朝"/>
          <w:b/>
          <w:kern w:val="0"/>
          <w:szCs w:val="21"/>
        </w:rPr>
      </w:pPr>
    </w:p>
    <w:p w:rsidR="00381079" w:rsidRPr="004605AF" w:rsidRDefault="00381079" w:rsidP="002E320E">
      <w:pPr>
        <w:ind w:left="400" w:hangingChars="200" w:hanging="400"/>
        <w:rPr>
          <w:rFonts w:ascii="ＭＳ 明朝" w:cs="ＭＳ 明朝"/>
          <w:kern w:val="0"/>
          <w:szCs w:val="21"/>
        </w:rPr>
      </w:pPr>
      <w:r>
        <w:rPr>
          <w:rFonts w:ascii="ＭＳ 明朝"/>
          <w:sz w:val="20"/>
          <w:szCs w:val="20"/>
        </w:rPr>
        <w:br w:type="page"/>
      </w:r>
      <w:r>
        <w:rPr>
          <w:rFonts w:ascii="ＭＳ 明朝" w:hAnsi="ＭＳ 明朝" w:cs="ＭＳ 明朝" w:hint="eastAsia"/>
          <w:kern w:val="0"/>
          <w:szCs w:val="21"/>
        </w:rPr>
        <w:lastRenderedPageBreak/>
        <w:t>（様式第２－１</w:t>
      </w:r>
      <w:r w:rsidRPr="004605AF">
        <w:rPr>
          <w:rFonts w:ascii="ＭＳ 明朝" w:hAnsi="ＭＳ 明朝" w:cs="ＭＳ 明朝" w:hint="eastAsia"/>
          <w:kern w:val="0"/>
          <w:szCs w:val="21"/>
        </w:rPr>
        <w:t>）</w:t>
      </w:r>
      <w:r>
        <w:rPr>
          <w:rFonts w:ascii="ＭＳ 明朝" w:hAnsi="ＭＳ 明朝" w:cs="ＭＳ 明朝" w:hint="eastAsia"/>
          <w:kern w:val="0"/>
          <w:szCs w:val="21"/>
        </w:rPr>
        <w:t>（民設商業施設整備型）</w:t>
      </w:r>
    </w:p>
    <w:p w:rsidR="00381079" w:rsidRDefault="00381079" w:rsidP="00142C5D">
      <w:pPr>
        <w:wordWrap w:val="0"/>
      </w:pPr>
    </w:p>
    <w:p w:rsidR="00381079" w:rsidRPr="00223852" w:rsidRDefault="00381079" w:rsidP="00142C5D">
      <w:pPr>
        <w:spacing w:line="240" w:lineRule="exact"/>
        <w:jc w:val="center"/>
        <w:rPr>
          <w:rFonts w:ascii="ＭＳ 明朝" w:cs="ＭＳ 明朝"/>
          <w:sz w:val="20"/>
          <w:szCs w:val="20"/>
        </w:rPr>
      </w:pPr>
      <w:r w:rsidRPr="00223852">
        <w:rPr>
          <w:rFonts w:ascii="ＭＳ 明朝" w:hAnsi="ＭＳ 明朝" w:cs="ＭＳ 明朝" w:hint="eastAsia"/>
          <w:sz w:val="20"/>
          <w:szCs w:val="20"/>
        </w:rPr>
        <w:t>補助事業概要説明書</w:t>
      </w:r>
    </w:p>
    <w:p w:rsidR="00381079" w:rsidRPr="00F46745" w:rsidRDefault="00381079" w:rsidP="00142C5D">
      <w:pPr>
        <w:spacing w:line="240" w:lineRule="exact"/>
        <w:rPr>
          <w:rFonts w:ascii="ＭＳ 明朝"/>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１　事業者の概要</w:t>
      </w: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tblPr>
      <w:tblGrid>
        <w:gridCol w:w="1843"/>
        <w:gridCol w:w="1340"/>
        <w:gridCol w:w="989"/>
        <w:gridCol w:w="1058"/>
        <w:gridCol w:w="905"/>
        <w:gridCol w:w="88"/>
        <w:gridCol w:w="1522"/>
        <w:gridCol w:w="1523"/>
      </w:tblGrid>
      <w:tr w:rsidR="00381079" w:rsidRPr="00223852" w:rsidTr="004D3655">
        <w:trPr>
          <w:trHeight w:val="256"/>
        </w:trPr>
        <w:tc>
          <w:tcPr>
            <w:tcW w:w="1843" w:type="dxa"/>
            <w:tcBorders>
              <w:top w:val="single" w:sz="8" w:space="0" w:color="auto"/>
            </w:tcBorders>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事業者名</w:t>
            </w:r>
          </w:p>
        </w:tc>
        <w:tc>
          <w:tcPr>
            <w:tcW w:w="7425" w:type="dxa"/>
            <w:gridSpan w:val="7"/>
            <w:tcBorders>
              <w:top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本社住所</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ind w:leftChars="-26" w:left="-55"/>
              <w:jc w:val="center"/>
              <w:rPr>
                <w:rFonts w:ascii="ＭＳ 明朝"/>
                <w:kern w:val="0"/>
                <w:sz w:val="20"/>
                <w:szCs w:val="20"/>
              </w:rPr>
            </w:pPr>
            <w:r w:rsidRPr="00223852">
              <w:rPr>
                <w:rFonts w:ascii="ＭＳ 明朝" w:hAnsi="ＭＳ 明朝" w:hint="eastAsia"/>
                <w:kern w:val="0"/>
                <w:sz w:val="20"/>
                <w:szCs w:val="20"/>
              </w:rPr>
              <w:t>主な事業実施場所</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代表者</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補助事業者の</w:t>
            </w:r>
          </w:p>
          <w:p w:rsidR="00381079" w:rsidRPr="00223852" w:rsidRDefault="00381079" w:rsidP="004D3655">
            <w:pPr>
              <w:tabs>
                <w:tab w:val="center" w:pos="4252"/>
                <w:tab w:val="right" w:pos="8504"/>
              </w:tabs>
              <w:snapToGrid w:val="0"/>
              <w:jc w:val="center"/>
              <w:rPr>
                <w:rFonts w:ascii="ＭＳ 明朝"/>
                <w:kern w:val="0"/>
                <w:sz w:val="20"/>
                <w:szCs w:val="20"/>
              </w:rPr>
            </w:pPr>
            <w:r w:rsidRPr="00223852">
              <w:rPr>
                <w:rFonts w:ascii="ＭＳ 明朝" w:hAnsi="ＭＳ 明朝" w:hint="eastAsia"/>
                <w:kern w:val="0"/>
                <w:sz w:val="20"/>
                <w:szCs w:val="20"/>
              </w:rPr>
              <w:t>種類（該当に○）</w:t>
            </w:r>
          </w:p>
        </w:tc>
        <w:tc>
          <w:tcPr>
            <w:tcW w:w="7425" w:type="dxa"/>
            <w:gridSpan w:val="7"/>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商業施設等整備者・入居事業者（被災中小企業者）</w:t>
            </w:r>
          </w:p>
        </w:tc>
      </w:tr>
      <w:tr w:rsidR="00381079" w:rsidRPr="00223852" w:rsidTr="004D3655">
        <w:trPr>
          <w:trHeight w:val="256"/>
        </w:trPr>
        <w:tc>
          <w:tcPr>
            <w:tcW w:w="1843" w:type="dxa"/>
            <w:vAlign w:val="center"/>
          </w:tcPr>
          <w:p w:rsidR="00381079" w:rsidRPr="00223852" w:rsidRDefault="00381079" w:rsidP="004D3655">
            <w:pPr>
              <w:jc w:val="center"/>
              <w:rPr>
                <w:rFonts w:ascii="ＭＳ 明朝"/>
                <w:kern w:val="0"/>
                <w:sz w:val="20"/>
                <w:szCs w:val="20"/>
              </w:rPr>
            </w:pPr>
            <w:r w:rsidRPr="00223852">
              <w:rPr>
                <w:rFonts w:ascii="ＭＳ 明朝" w:hAnsi="ＭＳ 明朝" w:hint="eastAsia"/>
                <w:kern w:val="0"/>
                <w:sz w:val="20"/>
                <w:szCs w:val="20"/>
              </w:rPr>
              <w:t>業　種</w:t>
            </w:r>
          </w:p>
        </w:tc>
        <w:tc>
          <w:tcPr>
            <w:tcW w:w="2329" w:type="dxa"/>
            <w:gridSpan w:val="2"/>
            <w:vAlign w:val="center"/>
          </w:tcPr>
          <w:p w:rsidR="00381079" w:rsidRPr="00223852" w:rsidRDefault="00381079" w:rsidP="004D3655">
            <w:pPr>
              <w:wordWrap w:val="0"/>
              <w:rPr>
                <w:rFonts w:ascii="ＭＳ 明朝"/>
                <w:sz w:val="20"/>
                <w:szCs w:val="20"/>
              </w:rPr>
            </w:pPr>
          </w:p>
        </w:tc>
        <w:tc>
          <w:tcPr>
            <w:tcW w:w="1058"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事業内容</w:t>
            </w:r>
          </w:p>
        </w:tc>
        <w:tc>
          <w:tcPr>
            <w:tcW w:w="4038" w:type="dxa"/>
            <w:gridSpan w:val="4"/>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56"/>
        </w:trPr>
        <w:tc>
          <w:tcPr>
            <w:tcW w:w="1843" w:type="dxa"/>
            <w:vAlign w:val="center"/>
          </w:tcPr>
          <w:p w:rsidR="00381079" w:rsidRPr="00223852" w:rsidRDefault="00381079" w:rsidP="004D3655">
            <w:pPr>
              <w:jc w:val="center"/>
              <w:rPr>
                <w:rFonts w:ascii="ＭＳ 明朝"/>
                <w:w w:val="66"/>
                <w:sz w:val="20"/>
                <w:szCs w:val="20"/>
              </w:rPr>
            </w:pPr>
            <w:r w:rsidRPr="00223852">
              <w:rPr>
                <w:rFonts w:ascii="ＭＳ 明朝" w:hAnsi="ＭＳ 明朝" w:hint="eastAsia"/>
                <w:kern w:val="0"/>
                <w:sz w:val="20"/>
                <w:szCs w:val="20"/>
              </w:rPr>
              <w:t>従業員数</w:t>
            </w:r>
          </w:p>
        </w:tc>
        <w:tc>
          <w:tcPr>
            <w:tcW w:w="2329" w:type="dxa"/>
            <w:gridSpan w:val="2"/>
            <w:vAlign w:val="center"/>
          </w:tcPr>
          <w:p w:rsidR="00381079" w:rsidRPr="00223852" w:rsidRDefault="00381079" w:rsidP="004D3655">
            <w:pPr>
              <w:wordWrap w:val="0"/>
              <w:rPr>
                <w:rFonts w:ascii="ＭＳ 明朝"/>
                <w:sz w:val="20"/>
                <w:szCs w:val="20"/>
              </w:rPr>
            </w:pPr>
          </w:p>
        </w:tc>
        <w:tc>
          <w:tcPr>
            <w:tcW w:w="1963"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資本金又は出資金</w:t>
            </w:r>
          </w:p>
        </w:tc>
        <w:tc>
          <w:tcPr>
            <w:tcW w:w="3133" w:type="dxa"/>
            <w:gridSpan w:val="3"/>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357"/>
        </w:trPr>
        <w:tc>
          <w:tcPr>
            <w:tcW w:w="1843"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連絡先</w:t>
            </w:r>
          </w:p>
        </w:tc>
        <w:tc>
          <w:tcPr>
            <w:tcW w:w="7425" w:type="dxa"/>
            <w:gridSpan w:val="7"/>
            <w:tcBorders>
              <w:right w:val="single" w:sz="4" w:space="0" w:color="auto"/>
            </w:tcBorders>
          </w:tcPr>
          <w:p w:rsidR="00381079" w:rsidRPr="00223852" w:rsidRDefault="00381079" w:rsidP="004D3655">
            <w:pPr>
              <w:wordWrap w:val="0"/>
              <w:spacing w:line="240" w:lineRule="exact"/>
              <w:rPr>
                <w:rFonts w:ascii="ＭＳ 明朝"/>
                <w:sz w:val="20"/>
                <w:szCs w:val="20"/>
              </w:rPr>
            </w:pPr>
            <w:r w:rsidRPr="00223852">
              <w:rPr>
                <w:rFonts w:ascii="ＭＳ 明朝" w:hAnsi="ＭＳ 明朝" w:hint="eastAsia"/>
                <w:sz w:val="20"/>
                <w:szCs w:val="20"/>
              </w:rPr>
              <w:t>住所・所属・役職・氏名・連絡先（</w:t>
            </w:r>
            <w:r w:rsidRPr="00223852">
              <w:rPr>
                <w:rFonts w:ascii="ＭＳ 明朝" w:hAnsi="ＭＳ 明朝"/>
                <w:sz w:val="20"/>
                <w:szCs w:val="20"/>
              </w:rPr>
              <w:t>TEL/FAX/E-mail</w:t>
            </w:r>
            <w:r w:rsidRPr="00223852">
              <w:rPr>
                <w:rFonts w:ascii="ＭＳ 明朝" w:hAnsi="ＭＳ 明朝" w:hint="eastAsia"/>
                <w:sz w:val="20"/>
                <w:szCs w:val="20"/>
              </w:rPr>
              <w:t>）</w:t>
            </w:r>
          </w:p>
        </w:tc>
      </w:tr>
      <w:tr w:rsidR="00381079" w:rsidRPr="00223852" w:rsidTr="004D3655">
        <w:trPr>
          <w:trHeight w:val="291"/>
        </w:trPr>
        <w:tc>
          <w:tcPr>
            <w:tcW w:w="1843" w:type="dxa"/>
            <w:vMerge w:val="restart"/>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資本金又は</w:t>
            </w:r>
          </w:p>
          <w:p w:rsidR="00381079" w:rsidRPr="00223852" w:rsidRDefault="00381079" w:rsidP="004D3655">
            <w:pPr>
              <w:jc w:val="center"/>
              <w:rPr>
                <w:rFonts w:ascii="ＭＳ 明朝"/>
                <w:sz w:val="20"/>
                <w:szCs w:val="20"/>
              </w:rPr>
            </w:pPr>
            <w:r w:rsidRPr="00223852">
              <w:rPr>
                <w:rFonts w:ascii="ＭＳ 明朝" w:hAnsi="ＭＳ 明朝" w:hint="eastAsia"/>
                <w:sz w:val="20"/>
                <w:szCs w:val="20"/>
              </w:rPr>
              <w:t>出資金</w:t>
            </w:r>
          </w:p>
        </w:tc>
        <w:tc>
          <w:tcPr>
            <w:tcW w:w="1340" w:type="dxa"/>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出資者又は</w:t>
            </w:r>
          </w:p>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株主</w:t>
            </w:r>
          </w:p>
        </w:tc>
        <w:tc>
          <w:tcPr>
            <w:tcW w:w="3040" w:type="dxa"/>
            <w:gridSpan w:val="4"/>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本社所在地又は住所</w:t>
            </w:r>
          </w:p>
        </w:tc>
        <w:tc>
          <w:tcPr>
            <w:tcW w:w="1522" w:type="dxa"/>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中小企業／大企業／その他</w:t>
            </w:r>
            <w:r w:rsidRPr="00223852">
              <w:rPr>
                <w:rFonts w:ascii="ＭＳ 明朝" w:hAnsi="ＭＳ 明朝" w:hint="eastAsia"/>
                <w:sz w:val="20"/>
                <w:szCs w:val="20"/>
                <w:vertAlign w:val="superscript"/>
              </w:rPr>
              <w:t>※</w:t>
            </w:r>
          </w:p>
        </w:tc>
        <w:tc>
          <w:tcPr>
            <w:tcW w:w="1523" w:type="dxa"/>
            <w:tcBorders>
              <w:right w:val="single" w:sz="4" w:space="0" w:color="auto"/>
            </w:tcBorders>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出資金又は株式保有数</w:t>
            </w: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219"/>
        </w:trPr>
        <w:tc>
          <w:tcPr>
            <w:tcW w:w="1843" w:type="dxa"/>
            <w:vMerge/>
            <w:vAlign w:val="center"/>
          </w:tcPr>
          <w:p w:rsidR="00381079" w:rsidRPr="00223852" w:rsidRDefault="00381079" w:rsidP="004D3655">
            <w:pPr>
              <w:rPr>
                <w:rFonts w:ascii="ＭＳ 明朝"/>
                <w:sz w:val="20"/>
                <w:szCs w:val="20"/>
              </w:rPr>
            </w:pPr>
          </w:p>
        </w:tc>
        <w:tc>
          <w:tcPr>
            <w:tcW w:w="1340" w:type="dxa"/>
            <w:vAlign w:val="center"/>
          </w:tcPr>
          <w:p w:rsidR="00381079" w:rsidRPr="00223852" w:rsidRDefault="00381079" w:rsidP="004D3655">
            <w:pPr>
              <w:wordWrap w:val="0"/>
              <w:jc w:val="center"/>
              <w:rPr>
                <w:rFonts w:ascii="ＭＳ 明朝"/>
                <w:sz w:val="20"/>
                <w:szCs w:val="20"/>
              </w:rPr>
            </w:pPr>
          </w:p>
        </w:tc>
        <w:tc>
          <w:tcPr>
            <w:tcW w:w="3040" w:type="dxa"/>
            <w:gridSpan w:val="4"/>
            <w:vAlign w:val="center"/>
          </w:tcPr>
          <w:p w:rsidR="00381079" w:rsidRPr="00223852" w:rsidRDefault="00381079" w:rsidP="004D3655">
            <w:pPr>
              <w:wordWrap w:val="0"/>
              <w:jc w:val="center"/>
              <w:rPr>
                <w:rFonts w:ascii="ＭＳ 明朝"/>
                <w:sz w:val="20"/>
                <w:szCs w:val="20"/>
              </w:rPr>
            </w:pPr>
          </w:p>
        </w:tc>
        <w:tc>
          <w:tcPr>
            <w:tcW w:w="1522" w:type="dxa"/>
            <w:vAlign w:val="center"/>
          </w:tcPr>
          <w:p w:rsidR="00381079" w:rsidRPr="00223852" w:rsidRDefault="00381079" w:rsidP="004D3655">
            <w:pPr>
              <w:wordWrap w:val="0"/>
              <w:jc w:val="center"/>
              <w:rPr>
                <w:rFonts w:ascii="ＭＳ 明朝"/>
                <w:sz w:val="20"/>
                <w:szCs w:val="20"/>
              </w:rPr>
            </w:pPr>
          </w:p>
        </w:tc>
        <w:tc>
          <w:tcPr>
            <w:tcW w:w="1523" w:type="dxa"/>
            <w:tcBorders>
              <w:right w:val="single" w:sz="4" w:space="0" w:color="auto"/>
            </w:tcBorders>
            <w:vAlign w:val="center"/>
          </w:tcPr>
          <w:p w:rsidR="00381079" w:rsidRPr="00223852" w:rsidRDefault="00381079" w:rsidP="004D3655">
            <w:pPr>
              <w:wordWrap w:val="0"/>
              <w:jc w:val="center"/>
              <w:rPr>
                <w:rFonts w:ascii="ＭＳ 明朝"/>
                <w:sz w:val="20"/>
                <w:szCs w:val="20"/>
              </w:rPr>
            </w:pPr>
          </w:p>
        </w:tc>
      </w:tr>
    </w:tbl>
    <w:p w:rsidR="00381079" w:rsidRPr="00223852" w:rsidRDefault="00381079" w:rsidP="00142C5D">
      <w:pPr>
        <w:spacing w:line="240" w:lineRule="exact"/>
        <w:ind w:leftChars="-67" w:left="-141"/>
        <w:rPr>
          <w:rFonts w:ascii="ＭＳ 明朝"/>
          <w:b/>
          <w:spacing w:val="2"/>
          <w:sz w:val="18"/>
          <w:szCs w:val="18"/>
        </w:rPr>
      </w:pPr>
      <w:r w:rsidRPr="00223852">
        <w:rPr>
          <w:rFonts w:ascii="ＭＳ 明朝" w:hAnsi="ＭＳ 明朝" w:hint="eastAsia"/>
          <w:sz w:val="18"/>
          <w:szCs w:val="18"/>
        </w:rPr>
        <w:t>※中小企業、大企業に該当しない者</w:t>
      </w:r>
    </w:p>
    <w:p w:rsidR="00381079" w:rsidRPr="00F46745" w:rsidRDefault="00381079" w:rsidP="00142C5D">
      <w:pPr>
        <w:spacing w:line="240" w:lineRule="exact"/>
        <w:ind w:leftChars="-67" w:left="-141"/>
        <w:rPr>
          <w:rFonts w:ascii="ＭＳ 明朝"/>
          <w:spacing w:val="2"/>
          <w:sz w:val="18"/>
          <w:szCs w:val="18"/>
        </w:rPr>
      </w:pPr>
      <w:r w:rsidRPr="00F46745">
        <w:rPr>
          <w:rFonts w:ascii="ＭＳ 明朝" w:hAnsi="ＭＳ 明朝" w:hint="eastAsia"/>
          <w:spacing w:val="2"/>
          <w:sz w:val="18"/>
          <w:szCs w:val="18"/>
        </w:rPr>
        <w:t>【添付書類】①決算書類（直近３年分）②登記簿謄本又は定款　③出資者及び役員の一覧が記載されている書類</w:t>
      </w:r>
    </w:p>
    <w:p w:rsidR="00381079" w:rsidRPr="00F46745" w:rsidRDefault="00381079" w:rsidP="00142C5D">
      <w:pPr>
        <w:spacing w:line="240" w:lineRule="exact"/>
        <w:ind w:left="1224" w:hangingChars="600" w:hanging="1224"/>
        <w:rPr>
          <w:rFonts w:ascii="ＭＳ 明朝"/>
          <w:spacing w:val="2"/>
          <w:sz w:val="20"/>
          <w:szCs w:val="20"/>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tblPr>
      <w:tblGrid>
        <w:gridCol w:w="2254"/>
        <w:gridCol w:w="1148"/>
        <w:gridCol w:w="2934"/>
        <w:gridCol w:w="1701"/>
        <w:gridCol w:w="1189"/>
      </w:tblGrid>
      <w:tr w:rsidR="00381079" w:rsidRPr="00223852" w:rsidTr="004D3655">
        <w:trPr>
          <w:cantSplit/>
          <w:trHeight w:val="243"/>
        </w:trPr>
        <w:tc>
          <w:tcPr>
            <w:tcW w:w="2254" w:type="dxa"/>
            <w:tcBorders>
              <w:top w:val="single" w:sz="8" w:space="0" w:color="auto"/>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補助事業名称</w:t>
            </w:r>
          </w:p>
        </w:tc>
        <w:tc>
          <w:tcPr>
            <w:tcW w:w="6972" w:type="dxa"/>
            <w:gridSpan w:val="4"/>
            <w:tcBorders>
              <w:top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243"/>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事業実施場所</w:t>
            </w:r>
          </w:p>
        </w:tc>
        <w:tc>
          <w:tcPr>
            <w:tcW w:w="4082" w:type="dxa"/>
            <w:gridSpan w:val="2"/>
            <w:vAlign w:val="center"/>
          </w:tcPr>
          <w:p w:rsidR="00381079" w:rsidRPr="00223852" w:rsidRDefault="00381079" w:rsidP="004D3655">
            <w:pPr>
              <w:wordWrap w:val="0"/>
              <w:rPr>
                <w:rFonts w:ascii="ＭＳ 明朝"/>
                <w:sz w:val="20"/>
                <w:szCs w:val="20"/>
              </w:rPr>
            </w:pPr>
          </w:p>
        </w:tc>
        <w:tc>
          <w:tcPr>
            <w:tcW w:w="1701" w:type="dxa"/>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地域区分番号</w:t>
            </w:r>
            <w:r w:rsidRPr="00223852">
              <w:rPr>
                <w:rFonts w:ascii="ＭＳ 明朝" w:hAnsi="ＭＳ 明朝" w:hint="eastAsia"/>
                <w:sz w:val="20"/>
                <w:szCs w:val="20"/>
                <w:vertAlign w:val="superscript"/>
              </w:rPr>
              <w:t>※</w:t>
            </w:r>
          </w:p>
        </w:tc>
        <w:tc>
          <w:tcPr>
            <w:tcW w:w="1189"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事業実施期間</w:t>
            </w:r>
          </w:p>
        </w:tc>
        <w:tc>
          <w:tcPr>
            <w:tcW w:w="6972" w:type="dxa"/>
            <w:gridSpan w:val="4"/>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平成　　年　　月　　日　～　平成　　年　　月　　日</w:t>
            </w: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事業の目的・内容</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及び実施体制</w:t>
            </w:r>
          </w:p>
        </w:tc>
        <w:tc>
          <w:tcPr>
            <w:tcW w:w="6972" w:type="dxa"/>
            <w:gridSpan w:val="4"/>
            <w:tcBorders>
              <w:right w:val="single" w:sz="4" w:space="0" w:color="auto"/>
            </w:tcBorders>
            <w:vAlign w:val="bottom"/>
          </w:tcPr>
          <w:p w:rsidR="00381079" w:rsidRPr="00223852" w:rsidRDefault="00381079" w:rsidP="004D3655">
            <w:pPr>
              <w:wordWrap w:val="0"/>
              <w:rPr>
                <w:rFonts w:ascii="ＭＳ 明朝"/>
                <w:sz w:val="18"/>
                <w:szCs w:val="18"/>
              </w:rPr>
            </w:pPr>
            <w:r w:rsidRPr="00223852">
              <w:rPr>
                <w:rFonts w:ascii="ＭＳ 明朝" w:hAnsi="ＭＳ 明朝" w:hint="eastAsia"/>
                <w:sz w:val="18"/>
                <w:szCs w:val="18"/>
              </w:rPr>
              <w:t>※地域の利便性向上を資すること、商業施設の規模の妥当性についての説明も記載して下さい。</w:t>
            </w:r>
          </w:p>
        </w:tc>
      </w:tr>
      <w:tr w:rsidR="00381079" w:rsidRPr="00223852" w:rsidTr="004D3655">
        <w:trPr>
          <w:cantSplit/>
          <w:trHeight w:val="247"/>
        </w:trPr>
        <w:tc>
          <w:tcPr>
            <w:tcW w:w="2254" w:type="dxa"/>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共同事業の目的・内容</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及び実施体制</w:t>
            </w:r>
          </w:p>
        </w:tc>
        <w:tc>
          <w:tcPr>
            <w:tcW w:w="6972" w:type="dxa"/>
            <w:gridSpan w:val="4"/>
            <w:tcBorders>
              <w:right w:val="single" w:sz="4" w:space="0" w:color="auto"/>
            </w:tcBorders>
          </w:tcPr>
          <w:p w:rsidR="00381079" w:rsidRPr="00223852" w:rsidRDefault="00381079" w:rsidP="004D3655">
            <w:pPr>
              <w:wordWrap w:val="0"/>
              <w:rPr>
                <w:rFonts w:ascii="ＭＳ 明朝"/>
                <w:sz w:val="20"/>
                <w:szCs w:val="20"/>
              </w:rPr>
            </w:pPr>
          </w:p>
        </w:tc>
      </w:tr>
      <w:tr w:rsidR="00381079" w:rsidRPr="00223852" w:rsidTr="004D3655">
        <w:trPr>
          <w:cantSplit/>
          <w:trHeight w:val="403"/>
        </w:trPr>
        <w:tc>
          <w:tcPr>
            <w:tcW w:w="2254" w:type="dxa"/>
            <w:tcBorders>
              <w:left w:val="single" w:sz="4" w:space="0" w:color="auto"/>
            </w:tcBorders>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まちなか再生計画での位置付け</w:t>
            </w:r>
          </w:p>
        </w:tc>
        <w:tc>
          <w:tcPr>
            <w:tcW w:w="1148" w:type="dxa"/>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計画の</w:t>
            </w:r>
          </w:p>
          <w:p w:rsidR="00381079" w:rsidRPr="00223852" w:rsidRDefault="00381079" w:rsidP="004D3655">
            <w:pPr>
              <w:wordWrap w:val="0"/>
              <w:rPr>
                <w:rFonts w:ascii="ＭＳ 明朝"/>
                <w:sz w:val="20"/>
                <w:szCs w:val="20"/>
              </w:rPr>
            </w:pPr>
            <w:r w:rsidRPr="00223852">
              <w:rPr>
                <w:rFonts w:ascii="ＭＳ 明朝" w:hAnsi="ＭＳ 明朝" w:hint="eastAsia"/>
                <w:sz w:val="20"/>
                <w:szCs w:val="20"/>
              </w:rPr>
              <w:t>記載箇所</w:t>
            </w:r>
          </w:p>
        </w:tc>
        <w:tc>
          <w:tcPr>
            <w:tcW w:w="5824" w:type="dxa"/>
            <w:gridSpan w:val="3"/>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事業名等　</w:t>
            </w:r>
            <w:r w:rsidRPr="00223852">
              <w:rPr>
                <w:rFonts w:ascii="ＭＳ 明朝" w:hAnsi="ＭＳ 明朝" w:hint="eastAsia"/>
                <w:sz w:val="20"/>
                <w:szCs w:val="20"/>
                <w:u w:val="single"/>
              </w:rPr>
              <w:t xml:space="preserve">　　　　　　　　　　　　　　　　　　　　</w:t>
            </w:r>
          </w:p>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記載箇所　</w:t>
            </w:r>
            <w:r w:rsidRPr="00223852">
              <w:rPr>
                <w:rFonts w:ascii="ＭＳ 明朝" w:hAnsi="ＭＳ 明朝" w:hint="eastAsia"/>
                <w:sz w:val="20"/>
                <w:szCs w:val="20"/>
                <w:u w:val="single"/>
              </w:rPr>
              <w:t xml:space="preserve">　　　　　　　　　　　　　　　　　　　</w:t>
            </w:r>
          </w:p>
        </w:tc>
      </w:tr>
      <w:tr w:rsidR="00381079" w:rsidRPr="00223852" w:rsidTr="004D3655">
        <w:trPr>
          <w:cantSplit/>
          <w:trHeight w:val="97"/>
        </w:trPr>
        <w:tc>
          <w:tcPr>
            <w:tcW w:w="2254" w:type="dxa"/>
            <w:tcBorders>
              <w:left w:val="single" w:sz="4" w:space="0" w:color="auto"/>
              <w:bottom w:val="single" w:sz="8"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6972" w:type="dxa"/>
            <w:gridSpan w:val="4"/>
            <w:tcBorders>
              <w:bottom w:val="single" w:sz="8" w:space="0" w:color="auto"/>
              <w:right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（１）概要</w:t>
      </w:r>
    </w:p>
    <w:p w:rsidR="00381079" w:rsidRPr="00223852" w:rsidRDefault="00381079" w:rsidP="00142C5D">
      <w:pPr>
        <w:wordWrap w:val="0"/>
        <w:rPr>
          <w:rFonts w:ascii="ＭＳ 明朝"/>
          <w:sz w:val="18"/>
          <w:szCs w:val="18"/>
        </w:rPr>
      </w:pPr>
      <w:r w:rsidRPr="00223852">
        <w:rPr>
          <w:rFonts w:ascii="ＭＳ 明朝" w:hAnsi="ＭＳ 明朝" w:hint="eastAsia"/>
          <w:sz w:val="18"/>
          <w:szCs w:val="18"/>
        </w:rPr>
        <w:t>※</w:t>
      </w:r>
      <w:r>
        <w:rPr>
          <w:rFonts w:ascii="ＭＳ 明朝" w:hAnsi="ＭＳ 明朝" w:hint="eastAsia"/>
          <w:sz w:val="18"/>
          <w:szCs w:val="18"/>
        </w:rPr>
        <w:t>交付規程</w:t>
      </w:r>
      <w:r w:rsidRPr="00223852">
        <w:rPr>
          <w:rFonts w:ascii="ＭＳ 明朝" w:hAnsi="ＭＳ 明朝" w:hint="eastAsia"/>
          <w:sz w:val="18"/>
          <w:szCs w:val="18"/>
        </w:rPr>
        <w:t>Ｐ</w:t>
      </w:r>
      <w:r w:rsidRPr="00223852">
        <w:rPr>
          <w:rFonts w:ascii="ＭＳ 明朝"/>
          <w:sz w:val="18"/>
          <w:szCs w:val="18"/>
        </w:rPr>
        <w:t>.</w:t>
      </w:r>
      <w:r>
        <w:rPr>
          <w:rFonts w:ascii="ＭＳ 明朝" w:hAnsi="ＭＳ 明朝" w:hint="eastAsia"/>
          <w:sz w:val="18"/>
          <w:szCs w:val="18"/>
        </w:rPr>
        <w:t>７</w:t>
      </w:r>
      <w:r w:rsidRPr="00223852">
        <w:rPr>
          <w:rFonts w:ascii="ＭＳ 明朝" w:hAnsi="ＭＳ 明朝" w:hint="eastAsia"/>
          <w:sz w:val="18"/>
          <w:szCs w:val="18"/>
        </w:rPr>
        <w:t>、</w:t>
      </w:r>
      <w:r>
        <w:rPr>
          <w:rFonts w:ascii="ＭＳ 明朝" w:hAnsi="ＭＳ 明朝" w:hint="eastAsia"/>
          <w:sz w:val="18"/>
          <w:szCs w:val="18"/>
        </w:rPr>
        <w:t>別表１－１</w:t>
      </w:r>
      <w:r w:rsidRPr="00223852">
        <w:rPr>
          <w:rFonts w:ascii="ＭＳ 明朝" w:hAnsi="ＭＳ 明朝" w:hint="eastAsia"/>
          <w:sz w:val="18"/>
          <w:szCs w:val="18"/>
        </w:rPr>
        <w:t>（</w:t>
      </w:r>
      <w:r>
        <w:rPr>
          <w:rFonts w:ascii="ＭＳ 明朝" w:hAnsi="ＭＳ 明朝" w:hint="eastAsia"/>
          <w:sz w:val="18"/>
          <w:szCs w:val="18"/>
        </w:rPr>
        <w:t>１</w:t>
      </w:r>
      <w:r w:rsidRPr="00223852">
        <w:rPr>
          <w:rFonts w:ascii="ＭＳ 明朝" w:hAnsi="ＭＳ 明朝" w:hint="eastAsia"/>
          <w:sz w:val="18"/>
          <w:szCs w:val="18"/>
        </w:rPr>
        <w:t>）補助対象</w:t>
      </w:r>
      <w:r>
        <w:rPr>
          <w:rFonts w:ascii="ＭＳ 明朝" w:hAnsi="ＭＳ 明朝" w:hint="eastAsia"/>
          <w:sz w:val="18"/>
          <w:szCs w:val="18"/>
        </w:rPr>
        <w:t>及び交付要件等</w:t>
      </w:r>
      <w:r w:rsidRPr="00223852">
        <w:rPr>
          <w:rFonts w:ascii="ＭＳ 明朝" w:hAnsi="ＭＳ 明朝" w:hint="eastAsia"/>
          <w:sz w:val="18"/>
          <w:szCs w:val="18"/>
        </w:rPr>
        <w:t>の地域区分番号参照</w:t>
      </w:r>
    </w:p>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【添付書類】①まちなか再生計画の認定通知書の写し　②まちなか再生計画の事業記載箇所の抜粋</w:t>
      </w:r>
    </w:p>
    <w:p w:rsidR="00381079" w:rsidRPr="00F46745" w:rsidRDefault="00381079" w:rsidP="00142C5D">
      <w:pPr>
        <w:widowControl/>
        <w:jc w:val="left"/>
        <w:rPr>
          <w:rFonts w:ascii="ＭＳ 明朝"/>
          <w:sz w:val="20"/>
          <w:szCs w:val="20"/>
        </w:rPr>
      </w:pPr>
    </w:p>
    <w:p w:rsidR="00381079" w:rsidRPr="00F46745" w:rsidRDefault="00381079" w:rsidP="00142C5D">
      <w:pPr>
        <w:widowControl/>
        <w:jc w:val="left"/>
        <w:rPr>
          <w:rFonts w:ascii="ＭＳ 明朝"/>
          <w:sz w:val="20"/>
          <w:szCs w:val="20"/>
        </w:rPr>
      </w:pPr>
      <w:r w:rsidRPr="00F46745">
        <w:rPr>
          <w:rFonts w:ascii="ＭＳ 明朝" w:hAnsi="ＭＳ 明朝" w:hint="eastAsia"/>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914"/>
        <w:gridCol w:w="2451"/>
        <w:gridCol w:w="2452"/>
        <w:gridCol w:w="2452"/>
      </w:tblGrid>
      <w:tr w:rsidR="00381079" w:rsidRPr="00223852" w:rsidTr="004D365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81079" w:rsidRPr="00223852" w:rsidRDefault="00381079" w:rsidP="004D3655">
            <w:pPr>
              <w:kinsoku w:val="0"/>
              <w:overflowPunct w:val="0"/>
              <w:autoSpaceDE w:val="0"/>
              <w:autoSpaceDN w:val="0"/>
              <w:spacing w:line="240" w:lineRule="exact"/>
              <w:jc w:val="right"/>
              <w:rPr>
                <w:rFonts w:ascii="ＭＳ 明朝" w:cs="ＭＳ 明朝"/>
                <w:sz w:val="16"/>
                <w:szCs w:val="16"/>
              </w:rPr>
            </w:pPr>
            <w:r w:rsidRPr="00223852">
              <w:rPr>
                <w:rFonts w:ascii="ＭＳ 明朝" w:hAnsi="ＭＳ 明朝" w:cs="ＭＳ 明朝" w:hint="eastAsia"/>
                <w:sz w:val="16"/>
                <w:szCs w:val="16"/>
              </w:rPr>
              <w:t>経費の区分</w:t>
            </w:r>
          </w:p>
          <w:p w:rsidR="00381079" w:rsidRPr="00223852" w:rsidRDefault="00381079" w:rsidP="004D3655">
            <w:pPr>
              <w:kinsoku w:val="0"/>
              <w:overflowPunct w:val="0"/>
              <w:autoSpaceDE w:val="0"/>
              <w:autoSpaceDN w:val="0"/>
              <w:spacing w:line="240" w:lineRule="exact"/>
              <w:jc w:val="left"/>
              <w:rPr>
                <w:rFonts w:ascii="ＭＳ 明朝" w:cs="ＭＳ 明朝"/>
                <w:sz w:val="20"/>
                <w:szCs w:val="20"/>
              </w:rPr>
            </w:pPr>
            <w:r w:rsidRPr="00223852">
              <w:rPr>
                <w:rFonts w:ascii="ＭＳ 明朝" w:hAnsi="ＭＳ 明朝"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補助事業に</w:t>
            </w:r>
          </w:p>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補助金交付申請額</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r>
      <w:tr w:rsidR="00381079" w:rsidRPr="00223852" w:rsidTr="004D365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bl>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r w:rsidRPr="00F46745">
        <w:rPr>
          <w:rFonts w:ascii="ＭＳ 明朝" w:hAnsi="ＭＳ 明朝" w:cs="ＭＳ 明朝" w:hint="eastAsia"/>
          <w:kern w:val="0"/>
          <w:sz w:val="18"/>
          <w:szCs w:val="18"/>
        </w:rPr>
        <w:t>【添付書類】補助金額の算出基礎</w:t>
      </w:r>
    </w:p>
    <w:p w:rsidR="00381079" w:rsidRPr="00F46745" w:rsidRDefault="00381079" w:rsidP="00142C5D">
      <w:pPr>
        <w:wordWrap w:val="0"/>
        <w:spacing w:line="240" w:lineRule="exact"/>
        <w:rPr>
          <w:rFonts w:ascii="ＭＳ 明朝"/>
          <w:sz w:val="20"/>
          <w:szCs w:val="20"/>
        </w:rPr>
      </w:pPr>
      <w:r w:rsidRPr="00223852">
        <w:rPr>
          <w:rFonts w:ascii="ＭＳ 明朝"/>
          <w:b/>
          <w:sz w:val="20"/>
          <w:szCs w:val="20"/>
        </w:rPr>
        <w:br w:type="page"/>
      </w:r>
      <w:r w:rsidRPr="00F46745">
        <w:rPr>
          <w:rFonts w:ascii="ＭＳ 明朝" w:hAnsi="ＭＳ 明朝" w:hint="eastAsia"/>
          <w:sz w:val="20"/>
          <w:szCs w:val="20"/>
        </w:rPr>
        <w:lastRenderedPageBreak/>
        <w:t>３　整備の内容</w:t>
      </w:r>
    </w:p>
    <w:p w:rsidR="00381079" w:rsidRPr="00223852" w:rsidRDefault="00381079" w:rsidP="00142C5D">
      <w:pPr>
        <w:wordWrap w:val="0"/>
        <w:spacing w:line="240" w:lineRule="exact"/>
        <w:rPr>
          <w:rFonts w:ascii="ＭＳ 明朝"/>
          <w:b/>
          <w:sz w:val="20"/>
          <w:szCs w:val="20"/>
          <w:u w:val="single"/>
        </w:rPr>
      </w:pPr>
      <w:r w:rsidRPr="00F46745">
        <w:rPr>
          <w:rFonts w:ascii="ＭＳ 明朝" w:hAnsi="ＭＳ 明朝" w:hint="eastAsia"/>
          <w:sz w:val="20"/>
          <w:szCs w:val="20"/>
        </w:rPr>
        <w:t xml:space="preserve">（１）施設　　</w:t>
      </w:r>
      <w:r w:rsidRPr="00223852">
        <w:rPr>
          <w:rFonts w:ascii="ＭＳ 明朝" w:hAnsi="ＭＳ 明朝" w:hint="eastAsia"/>
          <w:b/>
          <w:sz w:val="20"/>
          <w:szCs w:val="20"/>
        </w:rPr>
        <w:t xml:space="preserve">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0A0"/>
      </w:tblPr>
      <w:tblGrid>
        <w:gridCol w:w="1473"/>
        <w:gridCol w:w="1296"/>
        <w:gridCol w:w="612"/>
        <w:gridCol w:w="840"/>
        <w:gridCol w:w="1068"/>
        <w:gridCol w:w="385"/>
        <w:gridCol w:w="1176"/>
        <w:gridCol w:w="347"/>
        <w:gridCol w:w="831"/>
        <w:gridCol w:w="1152"/>
      </w:tblGrid>
      <w:tr w:rsidR="00381079" w:rsidRPr="00223852" w:rsidTr="004D3655">
        <w:trPr>
          <w:trHeight w:val="210"/>
        </w:trPr>
        <w:tc>
          <w:tcPr>
            <w:tcW w:w="1473" w:type="dxa"/>
            <w:vMerge w:val="restart"/>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面　積</w:t>
            </w:r>
          </w:p>
        </w:tc>
        <w:tc>
          <w:tcPr>
            <w:tcW w:w="1908" w:type="dxa"/>
            <w:gridSpan w:val="2"/>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敷地面積　　</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土地の所有形態</w:t>
            </w:r>
          </w:p>
        </w:tc>
        <w:tc>
          <w:tcPr>
            <w:tcW w:w="1908" w:type="dxa"/>
            <w:gridSpan w:val="3"/>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延床面積　　　　　　　　　　　㎡</w:t>
            </w:r>
          </w:p>
        </w:tc>
        <w:tc>
          <w:tcPr>
            <w:tcW w:w="1983" w:type="dxa"/>
            <w:gridSpan w:val="2"/>
            <w:vMerge w:val="restart"/>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建築面積</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r>
      <w:tr w:rsidR="00381079" w:rsidRPr="00223852" w:rsidTr="004D3655">
        <w:trPr>
          <w:trHeight w:val="249"/>
        </w:trPr>
        <w:tc>
          <w:tcPr>
            <w:tcW w:w="1473" w:type="dxa"/>
            <w:vMerge/>
            <w:tcBorders>
              <w:left w:val="single" w:sz="4" w:space="0" w:color="auto"/>
            </w:tcBorders>
            <w:vAlign w:val="center"/>
          </w:tcPr>
          <w:p w:rsidR="00381079" w:rsidRPr="00223852" w:rsidRDefault="00381079" w:rsidP="004D3655">
            <w:pPr>
              <w:wordWrap w:val="0"/>
              <w:jc w:val="center"/>
              <w:rPr>
                <w:rFonts w:ascii="ＭＳ 明朝"/>
                <w:sz w:val="20"/>
                <w:szCs w:val="20"/>
              </w:rPr>
            </w:pPr>
          </w:p>
        </w:tc>
        <w:tc>
          <w:tcPr>
            <w:tcW w:w="1908" w:type="dxa"/>
            <w:gridSpan w:val="2"/>
            <w:vMerge/>
            <w:vAlign w:val="center"/>
          </w:tcPr>
          <w:p w:rsidR="00381079" w:rsidRPr="00223852" w:rsidRDefault="00381079" w:rsidP="004D3655">
            <w:pPr>
              <w:wordWrap w:val="0"/>
              <w:rPr>
                <w:rFonts w:ascii="ＭＳ 明朝"/>
                <w:sz w:val="20"/>
                <w:szCs w:val="20"/>
              </w:rPr>
            </w:pP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自己所有</w:t>
            </w:r>
            <w:r w:rsidRPr="00223852">
              <w:rPr>
                <w:rFonts w:ascii="ＭＳ 明朝" w:hAnsi="ＭＳ 明朝"/>
                <w:sz w:val="20"/>
                <w:szCs w:val="20"/>
              </w:rPr>
              <w:t xml:space="preserve"> </w:t>
            </w:r>
            <w:r w:rsidRPr="00223852">
              <w:rPr>
                <w:rFonts w:ascii="ＭＳ 明朝" w:hAnsi="ＭＳ 明朝" w:hint="eastAsia"/>
                <w:sz w:val="20"/>
                <w:szCs w:val="20"/>
              </w:rPr>
              <w:t>・</w:t>
            </w:r>
            <w:r w:rsidRPr="00223852">
              <w:rPr>
                <w:rFonts w:ascii="ＭＳ 明朝" w:hAnsi="ＭＳ 明朝"/>
                <w:sz w:val="20"/>
                <w:szCs w:val="20"/>
              </w:rPr>
              <w:t xml:space="preserve"> </w:t>
            </w:r>
            <w:r w:rsidRPr="00223852">
              <w:rPr>
                <w:rFonts w:ascii="ＭＳ 明朝" w:hAnsi="ＭＳ 明朝" w:hint="eastAsia"/>
                <w:sz w:val="20"/>
                <w:szCs w:val="20"/>
              </w:rPr>
              <w:t>賃借</w:t>
            </w:r>
          </w:p>
        </w:tc>
        <w:tc>
          <w:tcPr>
            <w:tcW w:w="1908" w:type="dxa"/>
            <w:gridSpan w:val="3"/>
            <w:vMerge/>
            <w:vAlign w:val="center"/>
          </w:tcPr>
          <w:p w:rsidR="00381079" w:rsidRPr="00223852" w:rsidRDefault="00381079" w:rsidP="004D3655">
            <w:pPr>
              <w:wordWrap w:val="0"/>
              <w:rPr>
                <w:rFonts w:ascii="ＭＳ 明朝"/>
                <w:sz w:val="20"/>
                <w:szCs w:val="20"/>
              </w:rPr>
            </w:pPr>
          </w:p>
        </w:tc>
        <w:tc>
          <w:tcPr>
            <w:tcW w:w="1983" w:type="dxa"/>
            <w:gridSpan w:val="2"/>
            <w:vMerge/>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19"/>
        </w:trPr>
        <w:tc>
          <w:tcPr>
            <w:tcW w:w="1473" w:type="dxa"/>
            <w:vMerge w:val="restart"/>
            <w:tcBorders>
              <w:lef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施設名</w:t>
            </w:r>
          </w:p>
        </w:tc>
        <w:tc>
          <w:tcPr>
            <w:tcW w:w="1296" w:type="dxa"/>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規模等</w:t>
            </w:r>
          </w:p>
          <w:p w:rsidR="00381079" w:rsidRPr="00223852" w:rsidRDefault="00381079" w:rsidP="004D3655">
            <w:pPr>
              <w:spacing w:line="240" w:lineRule="exact"/>
              <w:jc w:val="center"/>
              <w:rPr>
                <w:rFonts w:ascii="ＭＳ 明朝"/>
                <w:sz w:val="16"/>
                <w:szCs w:val="16"/>
              </w:rPr>
            </w:pPr>
            <w:r w:rsidRPr="00223852">
              <w:rPr>
                <w:rFonts w:ascii="ＭＳ 明朝" w:hAnsi="ＭＳ 明朝" w:hint="eastAsia"/>
                <w:sz w:val="16"/>
                <w:szCs w:val="16"/>
              </w:rPr>
              <w:t>例：鉄骨２階建</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16"/>
                <w:szCs w:val="16"/>
              </w:rPr>
              <w:t>駐車台数</w:t>
            </w:r>
            <w:r w:rsidRPr="00223852">
              <w:rPr>
                <w:rFonts w:ascii="ＭＳ 明朝" w:hAnsi="ＭＳ 明朝"/>
                <w:sz w:val="16"/>
                <w:szCs w:val="16"/>
              </w:rPr>
              <w:t>20</w:t>
            </w:r>
            <w:r w:rsidRPr="00223852">
              <w:rPr>
                <w:rFonts w:ascii="ＭＳ 明朝" w:hAnsi="ＭＳ 明朝" w:hint="eastAsia"/>
                <w:sz w:val="16"/>
                <w:szCs w:val="16"/>
              </w:rPr>
              <w:t xml:space="preserve">台　</w:t>
            </w:r>
          </w:p>
        </w:tc>
        <w:tc>
          <w:tcPr>
            <w:tcW w:w="1452" w:type="dxa"/>
            <w:gridSpan w:val="2"/>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453" w:type="dxa"/>
            <w:gridSpan w:val="2"/>
            <w:vMerge w:val="restart"/>
            <w:vAlign w:val="center"/>
          </w:tcPr>
          <w:p w:rsidR="00381079" w:rsidRPr="00223852" w:rsidRDefault="00381079" w:rsidP="004D3655">
            <w:pPr>
              <w:spacing w:line="240" w:lineRule="exact"/>
              <w:rPr>
                <w:rFonts w:ascii="ＭＳ 明朝"/>
                <w:sz w:val="20"/>
                <w:szCs w:val="20"/>
              </w:rPr>
            </w:pPr>
            <w:r w:rsidRPr="00223852">
              <w:rPr>
                <w:rFonts w:ascii="ＭＳ 明朝" w:hAnsi="ＭＳ 明朝" w:hint="eastAsia"/>
                <w:sz w:val="20"/>
                <w:szCs w:val="20"/>
              </w:rPr>
              <w:t>補助対象経費</w:t>
            </w:r>
          </w:p>
        </w:tc>
        <w:tc>
          <w:tcPr>
            <w:tcW w:w="2354" w:type="dxa"/>
            <w:gridSpan w:val="3"/>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内訳</w:t>
            </w:r>
          </w:p>
        </w:tc>
        <w:tc>
          <w:tcPr>
            <w:tcW w:w="1152" w:type="dxa"/>
            <w:vMerge w:val="restart"/>
            <w:tcBorders>
              <w:righ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255"/>
        </w:trPr>
        <w:tc>
          <w:tcPr>
            <w:tcW w:w="1473" w:type="dxa"/>
            <w:vMerge/>
            <w:tcBorders>
              <w:left w:val="single" w:sz="4" w:space="0" w:color="auto"/>
            </w:tcBorders>
            <w:vAlign w:val="center"/>
          </w:tcPr>
          <w:p w:rsidR="00381079" w:rsidRPr="00223852" w:rsidRDefault="00381079" w:rsidP="004D3655">
            <w:pPr>
              <w:spacing w:line="240" w:lineRule="exact"/>
              <w:rPr>
                <w:rFonts w:ascii="ＭＳ 明朝"/>
                <w:sz w:val="20"/>
                <w:szCs w:val="20"/>
              </w:rPr>
            </w:pPr>
          </w:p>
        </w:tc>
        <w:tc>
          <w:tcPr>
            <w:tcW w:w="1296" w:type="dxa"/>
            <w:vMerge/>
            <w:vAlign w:val="center"/>
          </w:tcPr>
          <w:p w:rsidR="00381079" w:rsidRPr="00223852" w:rsidRDefault="00381079" w:rsidP="004D3655">
            <w:pPr>
              <w:spacing w:line="240" w:lineRule="exact"/>
              <w:rPr>
                <w:rFonts w:ascii="ＭＳ 明朝"/>
                <w:sz w:val="20"/>
                <w:szCs w:val="20"/>
              </w:rPr>
            </w:pPr>
          </w:p>
        </w:tc>
        <w:tc>
          <w:tcPr>
            <w:tcW w:w="1452" w:type="dxa"/>
            <w:gridSpan w:val="2"/>
            <w:vMerge/>
            <w:vAlign w:val="center"/>
          </w:tcPr>
          <w:p w:rsidR="00381079" w:rsidRPr="00223852" w:rsidRDefault="00381079" w:rsidP="004D3655">
            <w:pPr>
              <w:spacing w:line="240" w:lineRule="exact"/>
              <w:rPr>
                <w:rFonts w:ascii="ＭＳ 明朝"/>
                <w:sz w:val="20"/>
                <w:szCs w:val="20"/>
              </w:rPr>
            </w:pPr>
          </w:p>
        </w:tc>
        <w:tc>
          <w:tcPr>
            <w:tcW w:w="1453" w:type="dxa"/>
            <w:gridSpan w:val="2"/>
            <w:vMerge/>
            <w:vAlign w:val="center"/>
          </w:tcPr>
          <w:p w:rsidR="00381079" w:rsidRPr="00223852" w:rsidRDefault="00381079" w:rsidP="004D3655">
            <w:pPr>
              <w:spacing w:line="240" w:lineRule="exact"/>
              <w:rPr>
                <w:rFonts w:ascii="ＭＳ 明朝"/>
                <w:sz w:val="20"/>
                <w:szCs w:val="20"/>
              </w:rPr>
            </w:pPr>
          </w:p>
        </w:tc>
        <w:tc>
          <w:tcPr>
            <w:tcW w:w="11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補助金</w:t>
            </w:r>
          </w:p>
        </w:tc>
        <w:tc>
          <w:tcPr>
            <w:tcW w:w="1178" w:type="dxa"/>
            <w:gridSpan w:val="2"/>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自己資金</w:t>
            </w:r>
          </w:p>
        </w:tc>
        <w:tc>
          <w:tcPr>
            <w:tcW w:w="1152" w:type="dxa"/>
            <w:vMerge/>
            <w:tcBorders>
              <w:right w:val="single" w:sz="4" w:space="0" w:color="auto"/>
            </w:tcBorders>
            <w:vAlign w:val="center"/>
          </w:tcPr>
          <w:p w:rsidR="00381079" w:rsidRPr="00223852" w:rsidRDefault="00381079" w:rsidP="004D3655">
            <w:pPr>
              <w:spacing w:line="240" w:lineRule="exact"/>
              <w:rPr>
                <w:rFonts w:ascii="ＭＳ 明朝"/>
                <w:sz w:val="20"/>
                <w:szCs w:val="20"/>
              </w:rPr>
            </w:pPr>
          </w:p>
        </w:tc>
      </w:tr>
      <w:tr w:rsidR="00381079" w:rsidRPr="00223852" w:rsidTr="004D3655">
        <w:trPr>
          <w:trHeight w:val="187"/>
        </w:trPr>
        <w:tc>
          <w:tcPr>
            <w:tcW w:w="1473" w:type="dxa"/>
            <w:tcBorders>
              <w:left w:val="single" w:sz="4" w:space="0" w:color="auto"/>
            </w:tcBorders>
            <w:vAlign w:val="center"/>
          </w:tcPr>
          <w:p w:rsidR="00381079" w:rsidRPr="00223852" w:rsidRDefault="00381079" w:rsidP="004D3655">
            <w:pPr>
              <w:wordWrap w:val="0"/>
              <w:rPr>
                <w:rFonts w:ascii="ＭＳ 明朝"/>
                <w:sz w:val="20"/>
                <w:szCs w:val="20"/>
              </w:rPr>
            </w:pPr>
          </w:p>
        </w:tc>
        <w:tc>
          <w:tcPr>
            <w:tcW w:w="1296" w:type="dxa"/>
            <w:vAlign w:val="center"/>
          </w:tcPr>
          <w:p w:rsidR="00381079" w:rsidRPr="00223852" w:rsidRDefault="00381079" w:rsidP="004D3655">
            <w:pPr>
              <w:wordWrap w:val="0"/>
              <w:rPr>
                <w:rFonts w:ascii="ＭＳ 明朝"/>
                <w:sz w:val="20"/>
                <w:szCs w:val="20"/>
              </w:rPr>
            </w:pPr>
          </w:p>
        </w:tc>
        <w:tc>
          <w:tcPr>
            <w:tcW w:w="1452" w:type="dxa"/>
            <w:gridSpan w:val="2"/>
            <w:vAlign w:val="center"/>
          </w:tcPr>
          <w:p w:rsidR="00381079" w:rsidRPr="00223852" w:rsidRDefault="00381079" w:rsidP="004D3655">
            <w:pPr>
              <w:wordWrap w:val="0"/>
              <w:rPr>
                <w:rFonts w:ascii="ＭＳ 明朝"/>
                <w:sz w:val="20"/>
                <w:szCs w:val="20"/>
              </w:rPr>
            </w:pPr>
          </w:p>
        </w:tc>
        <w:tc>
          <w:tcPr>
            <w:tcW w:w="1453" w:type="dxa"/>
            <w:gridSpan w:val="2"/>
            <w:vAlign w:val="center"/>
          </w:tcPr>
          <w:p w:rsidR="00381079" w:rsidRPr="00223852" w:rsidRDefault="00381079" w:rsidP="004D3655">
            <w:pPr>
              <w:wordWrap w:val="0"/>
              <w:rPr>
                <w:rFonts w:ascii="ＭＳ 明朝"/>
                <w:sz w:val="20"/>
                <w:szCs w:val="20"/>
              </w:rPr>
            </w:pPr>
          </w:p>
        </w:tc>
        <w:tc>
          <w:tcPr>
            <w:tcW w:w="1176" w:type="dxa"/>
            <w:vAlign w:val="center"/>
          </w:tcPr>
          <w:p w:rsidR="00381079" w:rsidRPr="00223852" w:rsidRDefault="00381079" w:rsidP="004D3655">
            <w:pPr>
              <w:wordWrap w:val="0"/>
              <w:rPr>
                <w:rFonts w:ascii="ＭＳ 明朝"/>
                <w:sz w:val="20"/>
                <w:szCs w:val="20"/>
              </w:rPr>
            </w:pPr>
          </w:p>
        </w:tc>
        <w:tc>
          <w:tcPr>
            <w:tcW w:w="1178" w:type="dxa"/>
            <w:gridSpan w:val="2"/>
            <w:vAlign w:val="center"/>
          </w:tcPr>
          <w:p w:rsidR="00381079" w:rsidRPr="00223852" w:rsidRDefault="00381079" w:rsidP="004D3655">
            <w:pPr>
              <w:wordWrap w:val="0"/>
              <w:rPr>
                <w:rFonts w:ascii="ＭＳ 明朝"/>
                <w:sz w:val="20"/>
                <w:szCs w:val="20"/>
              </w:rPr>
            </w:pPr>
          </w:p>
        </w:tc>
        <w:tc>
          <w:tcPr>
            <w:tcW w:w="1152"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38"/>
        </w:trPr>
        <w:tc>
          <w:tcPr>
            <w:tcW w:w="1473" w:type="dxa"/>
            <w:tcBorders>
              <w:left w:val="single" w:sz="4" w:space="0" w:color="auto"/>
              <w:bottom w:val="double" w:sz="4" w:space="0" w:color="auto"/>
            </w:tcBorders>
            <w:vAlign w:val="center"/>
          </w:tcPr>
          <w:p w:rsidR="00381079" w:rsidRPr="00223852" w:rsidRDefault="00381079" w:rsidP="004D3655">
            <w:pPr>
              <w:wordWrap w:val="0"/>
              <w:rPr>
                <w:rFonts w:ascii="ＭＳ 明朝"/>
                <w:sz w:val="20"/>
                <w:szCs w:val="20"/>
              </w:rPr>
            </w:pPr>
          </w:p>
        </w:tc>
        <w:tc>
          <w:tcPr>
            <w:tcW w:w="129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452"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bottom w:val="double" w:sz="4"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98"/>
        </w:trPr>
        <w:tc>
          <w:tcPr>
            <w:tcW w:w="2769" w:type="dxa"/>
            <w:gridSpan w:val="2"/>
            <w:tcBorders>
              <w:top w:val="double" w:sz="4" w:space="0" w:color="auto"/>
              <w:left w:val="sing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452"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top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top w:val="double" w:sz="4" w:space="0" w:color="auto"/>
              <w:right w:val="sing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F46745">
      <w:pPr>
        <w:wordWrap w:val="0"/>
        <w:spacing w:line="240" w:lineRule="exact"/>
        <w:ind w:leftChars="18" w:left="1118" w:hangingChars="600" w:hanging="1080"/>
        <w:rPr>
          <w:rFonts w:ascii="ＭＳ 明朝"/>
          <w:sz w:val="18"/>
          <w:szCs w:val="18"/>
        </w:rPr>
      </w:pPr>
      <w:r w:rsidRPr="00F46745">
        <w:rPr>
          <w:rFonts w:ascii="ＭＳ 明朝" w:hAnsi="ＭＳ 明朝" w:hint="eastAsia"/>
          <w:sz w:val="18"/>
          <w:szCs w:val="18"/>
        </w:rPr>
        <w:t>【添付書類】①位置図　②基本設計書</w:t>
      </w:r>
      <w:r w:rsidRPr="00F46745">
        <w:rPr>
          <w:rFonts w:ascii="ＭＳ 明朝" w:hAnsi="ＭＳ 明朝"/>
          <w:sz w:val="18"/>
          <w:szCs w:val="18"/>
        </w:rPr>
        <w:t>(</w:t>
      </w:r>
      <w:r w:rsidRPr="00F46745">
        <w:rPr>
          <w:rFonts w:ascii="ＭＳ 明朝" w:hAnsi="ＭＳ 明朝" w:hint="eastAsia"/>
          <w:sz w:val="18"/>
          <w:szCs w:val="18"/>
        </w:rPr>
        <w:t>基本構造図等</w:t>
      </w:r>
      <w:r w:rsidRPr="00F46745">
        <w:rPr>
          <w:rFonts w:ascii="ＭＳ 明朝" w:hAnsi="ＭＳ 明朝"/>
          <w:sz w:val="18"/>
          <w:szCs w:val="18"/>
        </w:rPr>
        <w:t>)</w:t>
      </w:r>
      <w:r w:rsidRPr="00F46745">
        <w:rPr>
          <w:rFonts w:ascii="ＭＳ 明朝" w:hAnsi="ＭＳ 明朝" w:hint="eastAsia"/>
          <w:sz w:val="18"/>
          <w:szCs w:val="18"/>
        </w:rPr>
        <w:t>又は実施設計書（施設の配置図、平面図、立面図等）③建築工事費見積書又は取得費・改修費見積書　④事業運営主体の資金計画書、収支計画書　⑤入居店舗計画（入居者の合意状況を含む。）⑥その他必要な書類</w:t>
      </w:r>
    </w:p>
    <w:p w:rsidR="00381079" w:rsidRPr="00F46745" w:rsidRDefault="00381079" w:rsidP="00142C5D">
      <w:pPr>
        <w:wordWrap w:val="0"/>
        <w:spacing w:line="240" w:lineRule="exact"/>
        <w:ind w:firstLineChars="100" w:firstLine="180"/>
        <w:rPr>
          <w:rFonts w:ascii="ＭＳ 明朝"/>
          <w:sz w:val="18"/>
          <w:szCs w:val="18"/>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1269"/>
        <w:gridCol w:w="1269"/>
        <w:gridCol w:w="987"/>
        <w:gridCol w:w="1482"/>
        <w:gridCol w:w="1234"/>
        <w:gridCol w:w="1134"/>
        <w:gridCol w:w="1134"/>
      </w:tblGrid>
      <w:tr w:rsidR="00381079" w:rsidRPr="00223852" w:rsidTr="004D3655">
        <w:trPr>
          <w:trHeight w:val="383"/>
        </w:trPr>
        <w:tc>
          <w:tcPr>
            <w:tcW w:w="671"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Ｎｏ</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事業者名</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事業内容</w:t>
            </w:r>
          </w:p>
        </w:tc>
        <w:tc>
          <w:tcPr>
            <w:tcW w:w="98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区分</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※１</w:t>
            </w:r>
          </w:p>
        </w:tc>
        <w:tc>
          <w:tcPr>
            <w:tcW w:w="1482"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被災状況※２</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hint="eastAsia"/>
                <w:sz w:val="20"/>
                <w:szCs w:val="20"/>
              </w:rPr>
              <w:t>例：全壊、半壊</w:t>
            </w:r>
            <w:r w:rsidRPr="00223852">
              <w:rPr>
                <w:rFonts w:ascii="ＭＳ 明朝" w:hAnsi="ＭＳ 明朝"/>
                <w:sz w:val="20"/>
                <w:szCs w:val="20"/>
              </w:rPr>
              <w:t xml:space="preserve"> </w:t>
            </w:r>
          </w:p>
        </w:tc>
        <w:tc>
          <w:tcPr>
            <w:tcW w:w="12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事業の用に供する設備の有無※３</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被災前の</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面積</w:t>
            </w:r>
          </w:p>
        </w:tc>
      </w:tr>
      <w:tr w:rsidR="00381079" w:rsidRPr="00223852" w:rsidTr="004D3655">
        <w:trPr>
          <w:trHeight w:val="164"/>
        </w:trPr>
        <w:tc>
          <w:tcPr>
            <w:tcW w:w="671" w:type="dxa"/>
          </w:tcPr>
          <w:p w:rsidR="00381079" w:rsidRPr="00223852" w:rsidRDefault="00381079" w:rsidP="004D3655">
            <w:pPr>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241"/>
        </w:trPr>
        <w:tc>
          <w:tcPr>
            <w:tcW w:w="671" w:type="dxa"/>
          </w:tcPr>
          <w:p w:rsidR="00381079" w:rsidRPr="00223852" w:rsidRDefault="00381079" w:rsidP="004D3655">
            <w:pPr>
              <w:wordWrap w:val="0"/>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29"/>
        </w:trPr>
        <w:tc>
          <w:tcPr>
            <w:tcW w:w="5678" w:type="dxa"/>
            <w:gridSpan w:val="5"/>
            <w:vMerge w:val="restart"/>
            <w:tcBorders>
              <w:left w:val="nil"/>
            </w:tcBorders>
          </w:tcPr>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※１．区分（被災中小企業、中小企業、その他）</w:t>
            </w:r>
          </w:p>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※２．被災中小企業のみ記載してください。</w:t>
            </w:r>
          </w:p>
          <w:p w:rsidR="00381079" w:rsidRPr="00223852" w:rsidRDefault="00381079" w:rsidP="004D3655">
            <w:pPr>
              <w:wordWrap w:val="0"/>
              <w:spacing w:line="240" w:lineRule="exact"/>
              <w:ind w:left="540" w:hangingChars="300" w:hanging="540"/>
              <w:rPr>
                <w:rFonts w:ascii="ＭＳ 明朝"/>
                <w:sz w:val="20"/>
                <w:szCs w:val="20"/>
              </w:rPr>
            </w:pPr>
            <w:r w:rsidRPr="00223852">
              <w:rPr>
                <w:rFonts w:ascii="ＭＳ 明朝" w:hAnsi="ＭＳ 明朝" w:hint="eastAsia"/>
                <w:sz w:val="18"/>
                <w:szCs w:val="18"/>
              </w:rPr>
              <w:t>※３．補助対象となる事業の用に供する設備がある場合は○、ない場合は×を記載してください。（被災中小企業のみ）</w:t>
            </w:r>
          </w:p>
        </w:tc>
        <w:tc>
          <w:tcPr>
            <w:tcW w:w="1234" w:type="dxa"/>
            <w:tcBorders>
              <w:top w:val="double" w:sz="4" w:space="0" w:color="auto"/>
            </w:tcBorders>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合　　計</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64"/>
        </w:trPr>
        <w:tc>
          <w:tcPr>
            <w:tcW w:w="5678" w:type="dxa"/>
            <w:gridSpan w:val="5"/>
            <w:vMerge/>
            <w:tcBorders>
              <w:left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共用部分</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99"/>
        </w:trPr>
        <w:tc>
          <w:tcPr>
            <w:tcW w:w="5678" w:type="dxa"/>
            <w:gridSpan w:val="5"/>
            <w:vMerge/>
            <w:tcBorders>
              <w:left w:val="nil"/>
              <w:bottom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延床面積</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bl>
    <w:p w:rsidR="00381079" w:rsidRPr="00F46745" w:rsidRDefault="00381079" w:rsidP="00142C5D">
      <w:pPr>
        <w:wordWrap w:val="0"/>
        <w:spacing w:line="240" w:lineRule="exact"/>
        <w:rPr>
          <w:rFonts w:ascii="ＭＳ 明朝"/>
          <w:sz w:val="18"/>
          <w:szCs w:val="18"/>
        </w:rPr>
      </w:pPr>
      <w:r w:rsidRPr="00F46745">
        <w:rPr>
          <w:rFonts w:ascii="ＭＳ 明朝" w:hAnsi="ＭＳ 明朝" w:hint="eastAsia"/>
          <w:sz w:val="18"/>
          <w:szCs w:val="18"/>
        </w:rPr>
        <w:t>【添付書類】①テナント配置図　②罹災証明等被災状況がわかるもの（被災中小企業のみ）</w:t>
      </w:r>
    </w:p>
    <w:p w:rsidR="00381079" w:rsidRPr="00F46745" w:rsidRDefault="00381079" w:rsidP="00142C5D">
      <w:pPr>
        <w:wordWrap w:val="0"/>
        <w:spacing w:line="240" w:lineRule="exact"/>
        <w:rPr>
          <w:rFonts w:ascii="ＭＳ 明朝"/>
          <w:sz w:val="18"/>
          <w:szCs w:val="18"/>
        </w:rPr>
      </w:pPr>
    </w:p>
    <w:p w:rsidR="00381079" w:rsidRPr="00F46745" w:rsidRDefault="00381079" w:rsidP="00142C5D">
      <w:pPr>
        <w:wordWrap w:val="0"/>
        <w:rPr>
          <w:rFonts w:ascii="ＭＳ 明朝"/>
          <w:sz w:val="20"/>
          <w:szCs w:val="20"/>
        </w:rPr>
      </w:pPr>
      <w:r w:rsidRPr="00F46745">
        <w:rPr>
          <w:rFonts w:ascii="ＭＳ 明朝" w:hAnsi="ＭＳ 明朝" w:hint="eastAsia"/>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1878"/>
        <w:gridCol w:w="1878"/>
        <w:gridCol w:w="1878"/>
        <w:gridCol w:w="1878"/>
      </w:tblGrid>
      <w:tr w:rsidR="00381079" w:rsidRPr="00223852" w:rsidTr="004D3655">
        <w:trPr>
          <w:trHeight w:val="287"/>
        </w:trPr>
        <w:tc>
          <w:tcPr>
            <w:tcW w:w="166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入居事業者数割合（％）</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店舗面積割合（％）</w:t>
            </w:r>
          </w:p>
        </w:tc>
      </w:tr>
      <w:tr w:rsidR="00381079" w:rsidRPr="00223852" w:rsidTr="004D3655">
        <w:trPr>
          <w:trHeight w:val="70"/>
        </w:trPr>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被災中小企業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その他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補助対象外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Borders>
              <w:top w:val="double" w:sz="4" w:space="0" w:color="auto"/>
            </w:tcBorders>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合　　計</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r>
    </w:tbl>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※以下の要件を満たすことが必要です。</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１</w:t>
      </w:r>
      <w:r w:rsidRPr="00223852">
        <w:rPr>
          <w:rFonts w:ascii="ＭＳ 明朝" w:hAnsi="ＭＳ 明朝"/>
          <w:sz w:val="18"/>
          <w:szCs w:val="18"/>
        </w:rPr>
        <w:t>)</w:t>
      </w:r>
      <w:r w:rsidRPr="00223852">
        <w:rPr>
          <w:rFonts w:ascii="ＭＳ 明朝" w:hAnsi="ＭＳ 明朝" w:hint="eastAsia"/>
          <w:sz w:val="18"/>
          <w:szCs w:val="18"/>
        </w:rPr>
        <w:t>大企業が入居する店舗面積割合が１／２未満であること。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２</w:t>
      </w:r>
      <w:r w:rsidRPr="00223852">
        <w:rPr>
          <w:rFonts w:ascii="ＭＳ 明朝" w:hAnsi="ＭＳ 明朝"/>
          <w:sz w:val="18"/>
          <w:szCs w:val="18"/>
        </w:rPr>
        <w:t>)</w:t>
      </w:r>
      <w:r w:rsidRPr="00223852">
        <w:rPr>
          <w:rFonts w:ascii="ＭＳ 明朝" w:hAnsi="ＭＳ 明朝" w:hint="eastAsia"/>
          <w:sz w:val="18"/>
          <w:szCs w:val="18"/>
        </w:rPr>
        <w:t>入居事業者のうち、被災中小企業者の数が１／２以上であること。</w:t>
      </w:r>
    </w:p>
    <w:p w:rsidR="00381079" w:rsidRPr="00223852" w:rsidRDefault="00381079" w:rsidP="00142C5D">
      <w:pPr>
        <w:wordWrap w:val="0"/>
        <w:spacing w:line="240" w:lineRule="exact"/>
        <w:ind w:firstLineChars="100" w:firstLine="180"/>
        <w:rPr>
          <w:rFonts w:ascii="ＭＳ 明朝"/>
          <w:sz w:val="18"/>
          <w:szCs w:val="18"/>
        </w:rPr>
      </w:pPr>
      <w:r w:rsidRPr="00223852">
        <w:rPr>
          <w:rFonts w:ascii="ＭＳ 明朝" w:hAnsi="ＭＳ 明朝" w:hint="eastAsia"/>
          <w:sz w:val="18"/>
          <w:szCs w:val="18"/>
        </w:rPr>
        <w:t>上記２要件が満たされない場合は、以下の要件を満たしていることがわかる資料を添付すること。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３</w:t>
      </w:r>
      <w:r w:rsidRPr="00223852">
        <w:rPr>
          <w:rFonts w:ascii="ＭＳ 明朝" w:hAnsi="ＭＳ 明朝"/>
          <w:sz w:val="18"/>
          <w:szCs w:val="18"/>
        </w:rPr>
        <w:t>)</w:t>
      </w:r>
      <w:r w:rsidRPr="00223852">
        <w:rPr>
          <w:rFonts w:ascii="ＭＳ 明朝" w:hAnsi="ＭＳ 明朝" w:hint="eastAsia"/>
          <w:sz w:val="18"/>
          <w:szCs w:val="18"/>
        </w:rPr>
        <w:t>事業実施主体等が入居テナントの公募、又は被災中小企業者の入居意向調査を行っていること。</w:t>
      </w:r>
    </w:p>
    <w:p w:rsidR="00381079" w:rsidRPr="00223852" w:rsidRDefault="00381079" w:rsidP="00142C5D">
      <w:pPr>
        <w:wordWrap w:val="0"/>
        <w:spacing w:line="240" w:lineRule="exact"/>
        <w:ind w:left="450" w:hangingChars="250" w:hanging="450"/>
        <w:rPr>
          <w:rFonts w:ascii="ＭＳ 明朝"/>
          <w:sz w:val="18"/>
          <w:szCs w:val="18"/>
        </w:rPr>
      </w:pPr>
      <w:r w:rsidRPr="00223852">
        <w:rPr>
          <w:rFonts w:ascii="ＭＳ 明朝" w:hAnsi="ＭＳ 明朝" w:hint="eastAsia"/>
          <w:sz w:val="18"/>
          <w:szCs w:val="18"/>
        </w:rPr>
        <w:t xml:space="preserve">　４</w:t>
      </w:r>
      <w:r w:rsidRPr="00223852">
        <w:rPr>
          <w:rFonts w:ascii="ＭＳ 明朝" w:hAnsi="ＭＳ 明朝"/>
          <w:sz w:val="18"/>
          <w:szCs w:val="18"/>
        </w:rPr>
        <w:t>)</w:t>
      </w:r>
      <w:r w:rsidRPr="00223852">
        <w:rPr>
          <w:rFonts w:ascii="ＭＳ 明朝" w:hAnsi="ＭＳ 明朝" w:hint="eastAsia"/>
          <w:sz w:val="18"/>
          <w:szCs w:val="18"/>
        </w:rPr>
        <w:t>まちなか再生計画の策定もしくは、商業施設のテナント構成等の検討にあたって、被災事業者の代表者もしくは、被災事業者が協議に参加していること。</w:t>
      </w:r>
    </w:p>
    <w:p w:rsidR="00381079" w:rsidRPr="00223852" w:rsidRDefault="00381079" w:rsidP="00142C5D">
      <w:pPr>
        <w:wordWrap w:val="0"/>
        <w:spacing w:line="240" w:lineRule="exact"/>
        <w:ind w:left="320" w:hanging="320"/>
        <w:rPr>
          <w:rFonts w:ascii="ＭＳ 明朝" w:cs="ＭＳ 明朝"/>
          <w:kern w:val="0"/>
          <w:sz w:val="18"/>
          <w:szCs w:val="18"/>
        </w:rPr>
      </w:pPr>
      <w:r w:rsidRPr="00223852">
        <w:rPr>
          <w:rFonts w:ascii="ＭＳ 明朝" w:hAnsi="ＭＳ 明朝" w:hint="eastAsia"/>
          <w:sz w:val="18"/>
          <w:szCs w:val="18"/>
        </w:rPr>
        <w:t>※</w:t>
      </w:r>
      <w:r w:rsidRPr="00223852">
        <w:rPr>
          <w:rFonts w:ascii="ＭＳ 明朝" w:hAnsi="ＭＳ 明朝" w:cs="ＭＳ 明朝" w:hint="eastAsia"/>
          <w:kern w:val="0"/>
          <w:sz w:val="18"/>
          <w:szCs w:val="18"/>
        </w:rPr>
        <w:t>他の公的支援制度を活用して、施設を復旧した被災中小企業（事業途中のものも含む。）については、入居</w:t>
      </w:r>
    </w:p>
    <w:p w:rsidR="00381079" w:rsidRPr="00223852" w:rsidRDefault="00381079" w:rsidP="00142C5D">
      <w:pPr>
        <w:wordWrap w:val="0"/>
        <w:spacing w:line="240" w:lineRule="exact"/>
        <w:ind w:leftChars="100" w:left="210"/>
        <w:rPr>
          <w:rFonts w:ascii="ＭＳ 明朝"/>
          <w:sz w:val="18"/>
          <w:szCs w:val="18"/>
        </w:rPr>
      </w:pPr>
      <w:r w:rsidRPr="00223852">
        <w:rPr>
          <w:rFonts w:ascii="ＭＳ 明朝" w:hAnsi="ＭＳ 明朝" w:cs="ＭＳ 明朝" w:hint="eastAsia"/>
          <w:kern w:val="0"/>
          <w:sz w:val="18"/>
          <w:szCs w:val="18"/>
        </w:rPr>
        <w:t>事業者の割合において、被災中小企業ではなく中小企業とします。</w:t>
      </w:r>
    </w:p>
    <w:p w:rsidR="00381079" w:rsidRPr="00223852" w:rsidRDefault="00381079" w:rsidP="00142C5D">
      <w:pPr>
        <w:wordWrap w:val="0"/>
        <w:spacing w:line="240" w:lineRule="exact"/>
        <w:ind w:left="360" w:hangingChars="200" w:hanging="360"/>
        <w:rPr>
          <w:rFonts w:ascii="ＭＳ 明朝"/>
          <w:sz w:val="18"/>
          <w:szCs w:val="18"/>
        </w:rPr>
      </w:pPr>
      <w:r w:rsidRPr="00223852">
        <w:rPr>
          <w:rFonts w:ascii="ＭＳ 明朝" w:hAnsi="ＭＳ 明朝" w:hint="eastAsia"/>
          <w:sz w:val="18"/>
          <w:szCs w:val="18"/>
        </w:rPr>
        <w:t>※割合については、小数点第３位を切り捨ててください。</w:t>
      </w:r>
    </w:p>
    <w:p w:rsidR="00381079" w:rsidRPr="00223852" w:rsidRDefault="00381079" w:rsidP="00142C5D">
      <w:pPr>
        <w:wordWrap w:val="0"/>
        <w:spacing w:line="240" w:lineRule="exact"/>
        <w:rPr>
          <w:rFonts w:ascii="ＭＳ 明朝"/>
          <w:b/>
          <w:sz w:val="18"/>
          <w:szCs w:val="18"/>
        </w:rPr>
      </w:pPr>
    </w:p>
    <w:p w:rsidR="00381079" w:rsidRPr="00F46745" w:rsidRDefault="00381079" w:rsidP="00142C5D">
      <w:pPr>
        <w:spacing w:line="240" w:lineRule="exact"/>
        <w:rPr>
          <w:rFonts w:ascii="ＭＳ 明朝"/>
          <w:sz w:val="20"/>
          <w:szCs w:val="20"/>
        </w:rPr>
      </w:pPr>
      <w:r w:rsidRPr="00223852">
        <w:rPr>
          <w:rFonts w:ascii="ＭＳ 明朝"/>
          <w:b/>
        </w:rPr>
        <w:br w:type="page"/>
      </w:r>
      <w:r w:rsidRPr="00F46745">
        <w:rPr>
          <w:rFonts w:ascii="ＭＳ 明朝" w:hAnsi="ＭＳ 明朝" w:hint="eastAsia"/>
        </w:rPr>
        <w:lastRenderedPageBreak/>
        <w:t>（</w:t>
      </w:r>
      <w:r w:rsidRPr="00F46745">
        <w:rPr>
          <w:rFonts w:ascii="ＭＳ 明朝" w:hAnsi="ＭＳ 明朝" w:hint="eastAsia"/>
          <w:sz w:val="20"/>
          <w:szCs w:val="20"/>
        </w:rPr>
        <w:t>２）調査設計・企画費</w:t>
      </w: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166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2"/>
        <w:gridCol w:w="1553"/>
        <w:gridCol w:w="1553"/>
        <w:gridCol w:w="1271"/>
        <w:gridCol w:w="1272"/>
        <w:gridCol w:w="898"/>
      </w:tblGrid>
      <w:tr w:rsidR="00381079" w:rsidRPr="00223852" w:rsidTr="0063071B">
        <w:trPr>
          <w:trHeight w:val="292"/>
        </w:trPr>
        <w:tc>
          <w:tcPr>
            <w:tcW w:w="2792"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名称</w:t>
            </w:r>
          </w:p>
        </w:tc>
        <w:tc>
          <w:tcPr>
            <w:tcW w:w="1553" w:type="dxa"/>
            <w:vMerge w:val="restart"/>
            <w:vAlign w:val="center"/>
          </w:tcPr>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55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63071B">
        <w:trPr>
          <w:trHeight w:val="184"/>
        </w:trPr>
        <w:tc>
          <w:tcPr>
            <w:tcW w:w="2792"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p>
        </w:tc>
        <w:tc>
          <w:tcPr>
            <w:tcW w:w="1272" w:type="dxa"/>
            <w:vAlign w:val="center"/>
          </w:tcPr>
          <w:p w:rsidR="00381079" w:rsidRPr="00223852" w:rsidRDefault="00381079" w:rsidP="0063071B">
            <w:pPr>
              <w:wordWrap w:val="0"/>
              <w:jc w:val="center"/>
              <w:rPr>
                <w:rFonts w:ascii="ＭＳ 明朝"/>
                <w:sz w:val="20"/>
                <w:szCs w:val="20"/>
              </w:rPr>
            </w:pPr>
          </w:p>
        </w:tc>
        <w:tc>
          <w:tcPr>
            <w:tcW w:w="898" w:type="dxa"/>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tcBorders>
              <w:top w:val="double" w:sz="4" w:space="0" w:color="auto"/>
            </w:tcBorders>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 xml:space="preserve">【添付書類】経費の根拠となる資料（見積書等）　</w:t>
      </w:r>
    </w:p>
    <w:p w:rsidR="00381079" w:rsidRPr="00F46745" w:rsidRDefault="00381079" w:rsidP="00142C5D">
      <w:pPr>
        <w:wordWrap w:val="0"/>
        <w:spacing w:line="240" w:lineRule="exact"/>
        <w:ind w:left="428" w:hangingChars="200" w:hanging="428"/>
        <w:rPr>
          <w:rFonts w:ascii="ＭＳ 明朝" w:cs="ＭＳ 明朝"/>
          <w:spacing w:val="2"/>
          <w:kern w:val="0"/>
          <w:szCs w:val="21"/>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（３）設備</w:t>
      </w:r>
    </w:p>
    <w:p w:rsidR="00381079" w:rsidRPr="00F46745" w:rsidRDefault="00381079" w:rsidP="00142C5D">
      <w:pPr>
        <w:spacing w:line="240" w:lineRule="exact"/>
        <w:rPr>
          <w:rFonts w:ascii="ＭＳ 明朝"/>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465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9"/>
        <w:gridCol w:w="1413"/>
        <w:gridCol w:w="1553"/>
        <w:gridCol w:w="1553"/>
        <w:gridCol w:w="1271"/>
        <w:gridCol w:w="1272"/>
        <w:gridCol w:w="898"/>
      </w:tblGrid>
      <w:tr w:rsidR="00381079" w:rsidRPr="00223852" w:rsidTr="0063071B">
        <w:trPr>
          <w:trHeight w:val="292"/>
        </w:trPr>
        <w:tc>
          <w:tcPr>
            <w:tcW w:w="1379" w:type="dxa"/>
            <w:vMerge w:val="restart"/>
            <w:vAlign w:val="center"/>
          </w:tcPr>
          <w:p w:rsidR="00381079" w:rsidRPr="00223852" w:rsidRDefault="00381079" w:rsidP="0063071B">
            <w:pPr>
              <w:jc w:val="center"/>
              <w:rPr>
                <w:rFonts w:ascii="ＭＳ 明朝"/>
                <w:sz w:val="20"/>
                <w:szCs w:val="20"/>
              </w:rPr>
            </w:pPr>
            <w:r w:rsidRPr="00223852">
              <w:rPr>
                <w:rFonts w:ascii="ＭＳ 明朝" w:hAnsi="ＭＳ 明朝" w:hint="eastAsia"/>
                <w:sz w:val="20"/>
                <w:szCs w:val="20"/>
              </w:rPr>
              <w:t>名称</w:t>
            </w:r>
          </w:p>
        </w:tc>
        <w:tc>
          <w:tcPr>
            <w:tcW w:w="141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規格・型式</w:t>
            </w:r>
          </w:p>
        </w:tc>
        <w:tc>
          <w:tcPr>
            <w:tcW w:w="1553" w:type="dxa"/>
            <w:vMerge w:val="restart"/>
            <w:vAlign w:val="center"/>
          </w:tcPr>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63071B">
            <w:pPr>
              <w:wordWrap w:val="0"/>
              <w:spacing w:line="240" w:lineRule="exact"/>
              <w:jc w:val="center"/>
              <w:rPr>
                <w:rFonts w:ascii="ＭＳ 明朝"/>
                <w:sz w:val="20"/>
                <w:szCs w:val="20"/>
              </w:rPr>
            </w:pPr>
            <w:r w:rsidRPr="00223852">
              <w:rPr>
                <w:rFonts w:ascii="ＭＳ 明朝" w:hAnsi="ＭＳ 明朝" w:hint="eastAsia"/>
                <w:sz w:val="20"/>
                <w:szCs w:val="20"/>
              </w:rPr>
              <w:t>要する経費</w:t>
            </w:r>
          </w:p>
        </w:tc>
        <w:tc>
          <w:tcPr>
            <w:tcW w:w="1553"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63071B">
        <w:trPr>
          <w:trHeight w:val="184"/>
        </w:trPr>
        <w:tc>
          <w:tcPr>
            <w:tcW w:w="1379" w:type="dxa"/>
            <w:vMerge/>
            <w:vAlign w:val="center"/>
          </w:tcPr>
          <w:p w:rsidR="00381079" w:rsidRPr="00223852" w:rsidRDefault="00381079" w:rsidP="0063071B">
            <w:pPr>
              <w:wordWrap w:val="0"/>
              <w:jc w:val="center"/>
              <w:rPr>
                <w:rFonts w:ascii="ＭＳ 明朝"/>
                <w:sz w:val="20"/>
                <w:szCs w:val="20"/>
              </w:rPr>
            </w:pPr>
          </w:p>
        </w:tc>
        <w:tc>
          <w:tcPr>
            <w:tcW w:w="141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553" w:type="dxa"/>
            <w:vMerge/>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1379" w:type="dxa"/>
            <w:vAlign w:val="center"/>
          </w:tcPr>
          <w:p w:rsidR="00381079" w:rsidRPr="00223852" w:rsidRDefault="00381079" w:rsidP="0063071B">
            <w:pPr>
              <w:wordWrap w:val="0"/>
              <w:jc w:val="center"/>
              <w:rPr>
                <w:rFonts w:ascii="ＭＳ 明朝"/>
                <w:sz w:val="20"/>
                <w:szCs w:val="20"/>
              </w:rPr>
            </w:pPr>
          </w:p>
        </w:tc>
        <w:tc>
          <w:tcPr>
            <w:tcW w:w="141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553" w:type="dxa"/>
            <w:vAlign w:val="center"/>
          </w:tcPr>
          <w:p w:rsidR="00381079" w:rsidRPr="00223852" w:rsidRDefault="00381079" w:rsidP="0063071B">
            <w:pPr>
              <w:wordWrap w:val="0"/>
              <w:jc w:val="center"/>
              <w:rPr>
                <w:rFonts w:ascii="ＭＳ 明朝"/>
                <w:sz w:val="20"/>
                <w:szCs w:val="20"/>
              </w:rPr>
            </w:pPr>
          </w:p>
        </w:tc>
        <w:tc>
          <w:tcPr>
            <w:tcW w:w="1271" w:type="dxa"/>
            <w:vAlign w:val="center"/>
          </w:tcPr>
          <w:p w:rsidR="00381079" w:rsidRPr="00223852" w:rsidRDefault="00381079" w:rsidP="0063071B">
            <w:pPr>
              <w:wordWrap w:val="0"/>
              <w:jc w:val="center"/>
              <w:rPr>
                <w:rFonts w:ascii="ＭＳ 明朝"/>
                <w:sz w:val="20"/>
                <w:szCs w:val="20"/>
              </w:rPr>
            </w:pPr>
          </w:p>
        </w:tc>
        <w:tc>
          <w:tcPr>
            <w:tcW w:w="1272" w:type="dxa"/>
            <w:vAlign w:val="center"/>
          </w:tcPr>
          <w:p w:rsidR="00381079" w:rsidRPr="00223852" w:rsidRDefault="00381079" w:rsidP="0063071B">
            <w:pPr>
              <w:wordWrap w:val="0"/>
              <w:jc w:val="center"/>
              <w:rPr>
                <w:rFonts w:ascii="ＭＳ 明朝"/>
                <w:sz w:val="20"/>
                <w:szCs w:val="20"/>
              </w:rPr>
            </w:pPr>
          </w:p>
        </w:tc>
        <w:tc>
          <w:tcPr>
            <w:tcW w:w="898" w:type="dxa"/>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1379"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41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63071B">
            <w:pPr>
              <w:wordWrap w:val="0"/>
              <w:jc w:val="center"/>
              <w:rPr>
                <w:rFonts w:ascii="ＭＳ 明朝"/>
                <w:sz w:val="20"/>
                <w:szCs w:val="20"/>
              </w:rPr>
            </w:pPr>
          </w:p>
        </w:tc>
      </w:tr>
      <w:tr w:rsidR="00381079" w:rsidRPr="00223852" w:rsidTr="0063071B">
        <w:trPr>
          <w:trHeight w:val="343"/>
        </w:trPr>
        <w:tc>
          <w:tcPr>
            <w:tcW w:w="2792" w:type="dxa"/>
            <w:gridSpan w:val="2"/>
            <w:tcBorders>
              <w:top w:val="double" w:sz="4" w:space="0" w:color="auto"/>
            </w:tcBorders>
            <w:vAlign w:val="center"/>
          </w:tcPr>
          <w:p w:rsidR="00381079" w:rsidRPr="00223852" w:rsidRDefault="00381079" w:rsidP="0063071B">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63071B">
            <w:pPr>
              <w:wordWrap w:val="0"/>
              <w:jc w:val="center"/>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【添付書類】①経費の根拠となる資料（見積書等）　②設備の配置図</w:t>
      </w:r>
    </w:p>
    <w:p w:rsidR="00381079" w:rsidRPr="00F46745" w:rsidRDefault="00381079" w:rsidP="00142C5D">
      <w:pPr>
        <w:rPr>
          <w:rFonts w:ascii="ＭＳ 明朝"/>
        </w:rPr>
      </w:pPr>
    </w:p>
    <w:p w:rsidR="00381079" w:rsidRPr="00F46745" w:rsidRDefault="00381079" w:rsidP="00142C5D">
      <w:pPr>
        <w:rPr>
          <w:rFonts w:ascii="ＭＳ 明朝"/>
          <w:sz w:val="20"/>
          <w:szCs w:val="20"/>
        </w:rPr>
      </w:pPr>
      <w:r w:rsidRPr="00F46745">
        <w:rPr>
          <w:rFonts w:ascii="ＭＳ 明朝" w:hAnsi="ＭＳ 明朝" w:hint="eastAsia"/>
          <w:sz w:val="20"/>
          <w:szCs w:val="20"/>
        </w:rPr>
        <w:t>４　収支予算書</w:t>
      </w:r>
    </w:p>
    <w:p w:rsidR="00381079" w:rsidRPr="00F46745" w:rsidRDefault="00381079" w:rsidP="00142C5D">
      <w:pPr>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ind w:right="-2" w:firstLineChars="2900" w:firstLine="5800"/>
        <w:rPr>
          <w:rFonts w:ascii="ＭＳ 明朝"/>
          <w:b/>
          <w:sz w:val="20"/>
          <w:szCs w:val="20"/>
        </w:rPr>
      </w:pPr>
      <w:r w:rsidRPr="00223852">
        <w:rPr>
          <w:rFonts w:ascii="ＭＳ 明朝" w:hAnsi="ＭＳ 明朝" w:hint="eastAsia"/>
          <w:sz w:val="20"/>
          <w:szCs w:val="20"/>
          <w:u w:val="single"/>
        </w:rPr>
        <w:t xml:space="preserve">事業者名　　　　　　　　　　　　</w:t>
      </w:r>
    </w:p>
    <w:p w:rsidR="00381079" w:rsidRPr="00223852" w:rsidRDefault="00381079" w:rsidP="00142C5D">
      <w:pPr>
        <w:rPr>
          <w:rFonts w:ascii="ＭＳ 明朝"/>
          <w:b/>
        </w:rPr>
      </w:pPr>
      <w:r w:rsidRPr="00F46745">
        <w:rPr>
          <w:rFonts w:ascii="ＭＳ 明朝" w:hAnsi="ＭＳ 明朝" w:hint="eastAsia"/>
          <w:sz w:val="20"/>
          <w:szCs w:val="20"/>
        </w:rPr>
        <w:t>Ⅰ</w:t>
      </w:r>
      <w:r w:rsidRPr="00F46745">
        <w:rPr>
          <w:rFonts w:ascii="ＭＳ 明朝" w:hAnsi="ＭＳ 明朝"/>
          <w:sz w:val="20"/>
          <w:szCs w:val="20"/>
        </w:rPr>
        <w:t xml:space="preserve">  </w:t>
      </w:r>
      <w:r w:rsidRPr="00F46745">
        <w:rPr>
          <w:rFonts w:ascii="ＭＳ 明朝" w:hAnsi="ＭＳ 明朝" w:hint="eastAsia"/>
          <w:sz w:val="20"/>
          <w:szCs w:val="20"/>
        </w:rPr>
        <w:t xml:space="preserve">収入関係　</w:t>
      </w:r>
      <w:r w:rsidRPr="00223852">
        <w:rPr>
          <w:rFonts w:ascii="ＭＳ 明朝" w:hAnsi="ＭＳ 明朝" w:hint="eastAsia"/>
          <w:b/>
          <w:sz w:val="20"/>
          <w:szCs w:val="20"/>
        </w:rPr>
        <w:t xml:space="preserve">　　　　　　　　　　　　　　　　　　　　　　　　　　　　　　　</w:t>
      </w:r>
      <w:r w:rsidRPr="00223852">
        <w:rPr>
          <w:rFonts w:ascii="ＭＳ 明朝" w:hAnsi="ＭＳ 明朝" w:hint="eastAsia"/>
          <w:sz w:val="20"/>
          <w:szCs w:val="20"/>
        </w:rPr>
        <w:t>（単位：円）</w:t>
      </w:r>
      <w:r w:rsidRPr="00223852">
        <w:rPr>
          <w:rFonts w:ascii="ＭＳ 明朝" w:hAnsi="ＭＳ 明朝"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647"/>
        <w:gridCol w:w="2150"/>
        <w:gridCol w:w="2635"/>
        <w:gridCol w:w="2251"/>
      </w:tblGrid>
      <w:tr w:rsidR="00381079" w:rsidRPr="00223852" w:rsidTr="004D3655">
        <w:trPr>
          <w:trHeight w:val="250"/>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　　分</w:t>
            </w:r>
          </w:p>
        </w:tc>
        <w:tc>
          <w:tcPr>
            <w:tcW w:w="2150"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金</w:t>
            </w:r>
            <w:r w:rsidRPr="00223852">
              <w:rPr>
                <w:rFonts w:ascii="ＭＳ 明朝" w:hAnsi="ＭＳ 明朝"/>
                <w:sz w:val="20"/>
                <w:szCs w:val="20"/>
              </w:rPr>
              <w:t xml:space="preserve">   </w:t>
            </w:r>
            <w:r w:rsidRPr="00223852">
              <w:rPr>
                <w:rFonts w:ascii="ＭＳ 明朝" w:hAnsi="ＭＳ 明朝" w:hint="eastAsia"/>
                <w:sz w:val="20"/>
                <w:szCs w:val="20"/>
              </w:rPr>
              <w:t xml:space="preserve">　額</w:t>
            </w:r>
          </w:p>
        </w:tc>
        <w:tc>
          <w:tcPr>
            <w:tcW w:w="2635"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　達　先</w:t>
            </w:r>
          </w:p>
        </w:tc>
        <w:tc>
          <w:tcPr>
            <w:tcW w:w="225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 xml:space="preserve">備　</w:t>
            </w:r>
            <w:r w:rsidRPr="00223852">
              <w:rPr>
                <w:rFonts w:ascii="ＭＳ 明朝" w:hAnsi="ＭＳ 明朝"/>
                <w:sz w:val="20"/>
                <w:szCs w:val="20"/>
              </w:rPr>
              <w:t xml:space="preserve">    </w:t>
            </w:r>
            <w:r w:rsidRPr="00223852">
              <w:rPr>
                <w:rFonts w:ascii="ＭＳ 明朝" w:hAnsi="ＭＳ 明朝" w:hint="eastAsia"/>
                <w:sz w:val="20"/>
                <w:szCs w:val="20"/>
              </w:rPr>
              <w:t>考</w:t>
            </w:r>
          </w:p>
        </w:tc>
      </w:tr>
      <w:tr w:rsidR="00381079" w:rsidRPr="00223852" w:rsidTr="004D3655">
        <w:trPr>
          <w:trHeight w:val="237"/>
        </w:trPr>
        <w:tc>
          <w:tcPr>
            <w:tcW w:w="1647"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66"/>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243"/>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借入金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77"/>
        </w:trPr>
        <w:tc>
          <w:tcPr>
            <w:tcW w:w="1647" w:type="dxa"/>
            <w:tcBorders>
              <w:bottom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2150"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2251" w:type="dxa"/>
            <w:tcBorders>
              <w:bottom w:val="doub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04"/>
        </w:trPr>
        <w:tc>
          <w:tcPr>
            <w:tcW w:w="1647"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2150"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c>
          <w:tcPr>
            <w:tcW w:w="2251"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wordWrap w:val="0"/>
        <w:rPr>
          <w:rFonts w:ascii="ＭＳ 明朝"/>
          <w:sz w:val="18"/>
          <w:szCs w:val="18"/>
        </w:rPr>
      </w:pPr>
      <w:r w:rsidRPr="00F46745">
        <w:rPr>
          <w:rFonts w:ascii="ＭＳ 明朝" w:hAnsi="ＭＳ 明朝" w:hint="eastAsia"/>
          <w:sz w:val="18"/>
          <w:szCs w:val="18"/>
        </w:rPr>
        <w:t>【添付書類】銀行等融資の協議状況がわかる書類（銀行等融資を受ける場合）</w:t>
      </w:r>
    </w:p>
    <w:p w:rsidR="00381079" w:rsidRPr="00223852" w:rsidRDefault="00381079" w:rsidP="00142C5D">
      <w:pPr>
        <w:wordWrap w:val="0"/>
        <w:rPr>
          <w:rFonts w:ascii="ＭＳ 明朝"/>
          <w:b/>
        </w:rPr>
      </w:pPr>
    </w:p>
    <w:p w:rsidR="00381079" w:rsidRPr="00223852" w:rsidRDefault="006076B0" w:rsidP="00142C5D">
      <w:pPr>
        <w:wordWrap w:val="0"/>
        <w:rPr>
          <w:rFonts w:ascii="ＭＳ 明朝"/>
        </w:rPr>
      </w:pPr>
      <w:r w:rsidRPr="006076B0">
        <w:rPr>
          <w:rFonts w:ascii="ＭＳ 明朝" w:hAnsi="ＭＳ 明朝" w:hint="eastAsia"/>
          <w:sz w:val="20"/>
          <w:szCs w:val="20"/>
          <w:rPrChange w:id="0" w:author="9520589" w:date="2014-04-08T18:16:00Z">
            <w:rPr>
              <w:rFonts w:ascii="ＭＳ 明朝" w:hAnsi="ＭＳ 明朝" w:hint="eastAsia"/>
              <w:b/>
              <w:sz w:val="20"/>
              <w:szCs w:val="20"/>
            </w:rPr>
          </w:rPrChange>
        </w:rPr>
        <w:t>Ⅱ　支出関係</w:t>
      </w:r>
      <w:r w:rsidR="00381079" w:rsidRPr="00223852">
        <w:rPr>
          <w:rFonts w:ascii="ＭＳ 明朝" w:hAnsi="ＭＳ 明朝"/>
          <w:sz w:val="20"/>
          <w:szCs w:val="20"/>
        </w:rPr>
        <w:t xml:space="preserve"> </w:t>
      </w:r>
      <w:r w:rsidR="00381079" w:rsidRPr="00223852">
        <w:rPr>
          <w:rFonts w:ascii="ＭＳ 明朝" w:hAnsi="ＭＳ 明朝"/>
        </w:rPr>
        <w:t xml:space="preserve">                                             </w:t>
      </w:r>
      <w:r w:rsidR="00381079" w:rsidRPr="00223852">
        <w:rPr>
          <w:rFonts w:ascii="ＭＳ 明朝" w:hAnsi="ＭＳ 明朝" w:hint="eastAsia"/>
        </w:rPr>
        <w:t xml:space="preserve">　　　　　　　</w:t>
      </w:r>
      <w:r w:rsidR="00381079" w:rsidRPr="00223852">
        <w:rPr>
          <w:rFonts w:ascii="ＭＳ 明朝" w:hAnsi="ＭＳ 明朝"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84"/>
        <w:gridCol w:w="1701"/>
        <w:gridCol w:w="1701"/>
        <w:gridCol w:w="1701"/>
        <w:gridCol w:w="1676"/>
      </w:tblGrid>
      <w:tr w:rsidR="00381079" w:rsidRPr="00223852" w:rsidTr="004D3655">
        <w:trPr>
          <w:trHeight w:val="186"/>
        </w:trPr>
        <w:tc>
          <w:tcPr>
            <w:tcW w:w="188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要する経費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(a)</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補助対象</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経　　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(b)</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申</w:t>
            </w:r>
            <w:r w:rsidRPr="00223852">
              <w:rPr>
                <w:rFonts w:ascii="ＭＳ 明朝" w:hAnsi="ＭＳ 明朝"/>
                <w:sz w:val="20"/>
                <w:szCs w:val="20"/>
              </w:rPr>
              <w:t xml:space="preserve"> </w:t>
            </w:r>
            <w:r w:rsidRPr="00223852">
              <w:rPr>
                <w:rFonts w:ascii="ＭＳ 明朝" w:hAnsi="ＭＳ 明朝" w:hint="eastAsia"/>
                <w:sz w:val="20"/>
                <w:szCs w:val="20"/>
              </w:rPr>
              <w:t>請</w:t>
            </w:r>
            <w:r w:rsidRPr="00223852">
              <w:rPr>
                <w:rFonts w:ascii="ＭＳ 明朝" w:hAnsi="ＭＳ 明朝"/>
                <w:sz w:val="20"/>
                <w:szCs w:val="20"/>
              </w:rPr>
              <w:t xml:space="preserve"> </w:t>
            </w:r>
            <w:r w:rsidRPr="00223852">
              <w:rPr>
                <w:rFonts w:ascii="ＭＳ 明朝" w:hAnsi="ＭＳ 明朝" w:hint="eastAsia"/>
                <w:sz w:val="20"/>
                <w:szCs w:val="20"/>
              </w:rPr>
              <w:t>額</w:t>
            </w:r>
          </w:p>
          <w:p w:rsidR="00381079" w:rsidRPr="00223852" w:rsidRDefault="00381079" w:rsidP="004D3655">
            <w:pPr>
              <w:spacing w:line="240" w:lineRule="exact"/>
              <w:jc w:val="center"/>
              <w:rPr>
                <w:rFonts w:ascii="ＭＳ 明朝"/>
                <w:sz w:val="20"/>
                <w:szCs w:val="20"/>
              </w:rPr>
            </w:pPr>
            <w:r w:rsidRPr="00223852">
              <w:rPr>
                <w:rFonts w:ascii="ＭＳ 明朝" w:hAnsi="ＭＳ 明朝"/>
                <w:sz w:val="20"/>
                <w:szCs w:val="20"/>
              </w:rPr>
              <w:t>(b)</w:t>
            </w:r>
            <w:r w:rsidRPr="00223852">
              <w:rPr>
                <w:rFonts w:ascii="ＭＳ 明朝" w:hAnsi="ＭＳ 明朝" w:hint="eastAsia"/>
                <w:sz w:val="20"/>
                <w:szCs w:val="20"/>
              </w:rPr>
              <w:t>×補助率</w:t>
            </w:r>
          </w:p>
        </w:tc>
        <w:tc>
          <w:tcPr>
            <w:tcW w:w="16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自己負担額</w:t>
            </w:r>
          </w:p>
        </w:tc>
      </w:tr>
      <w:tr w:rsidR="00381079" w:rsidRPr="00223852" w:rsidTr="004D3655">
        <w:trPr>
          <w:cantSplit/>
          <w:trHeight w:val="108"/>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施設整備費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137"/>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調査設計・企画費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trHeight w:val="74"/>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設備費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95"/>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その他</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65"/>
        </w:trPr>
        <w:tc>
          <w:tcPr>
            <w:tcW w:w="1884" w:type="dxa"/>
            <w:tcBorders>
              <w:top w:val="doub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676" w:type="dxa"/>
            <w:tcBorders>
              <w:top w:val="doub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ind w:left="200" w:hangingChars="100" w:hanging="200"/>
        <w:rPr>
          <w:rFonts w:ascii="ＭＳ 明朝"/>
          <w:sz w:val="20"/>
          <w:szCs w:val="20"/>
        </w:rPr>
      </w:pPr>
    </w:p>
    <w:p w:rsidR="00381079" w:rsidRPr="00F46745" w:rsidRDefault="00381079" w:rsidP="00F46745">
      <w:pPr>
        <w:ind w:left="200" w:hangingChars="100" w:hanging="200"/>
        <w:rPr>
          <w:rFonts w:ascii="ＭＳ 明朝"/>
          <w:sz w:val="20"/>
          <w:szCs w:val="20"/>
        </w:rPr>
      </w:pPr>
      <w:r w:rsidRPr="00F46745">
        <w:rPr>
          <w:rFonts w:ascii="ＭＳ 明朝" w:hAnsi="ＭＳ 明朝" w:hint="eastAsia"/>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8"/>
        <w:gridCol w:w="2835"/>
      </w:tblGrid>
      <w:tr w:rsidR="00381079" w:rsidRPr="00223852" w:rsidTr="004D3655">
        <w:trPr>
          <w:trHeight w:val="418"/>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担保権設定</w:t>
            </w:r>
          </w:p>
        </w:tc>
        <w:tc>
          <w:tcPr>
            <w:tcW w:w="2835"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有　・　無</w:t>
            </w:r>
          </w:p>
        </w:tc>
      </w:tr>
      <w:tr w:rsidR="00381079" w:rsidRPr="00223852" w:rsidTr="004D3655">
        <w:trPr>
          <w:trHeight w:val="411"/>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設定対象物</w:t>
            </w:r>
          </w:p>
        </w:tc>
        <w:tc>
          <w:tcPr>
            <w:tcW w:w="2835" w:type="dxa"/>
            <w:vAlign w:val="center"/>
          </w:tcPr>
          <w:p w:rsidR="00381079" w:rsidRPr="00223852" w:rsidRDefault="00381079" w:rsidP="004D3655">
            <w:pPr>
              <w:rPr>
                <w:rFonts w:ascii="ＭＳ 明朝"/>
                <w:sz w:val="20"/>
                <w:szCs w:val="20"/>
              </w:rPr>
            </w:pPr>
          </w:p>
        </w:tc>
      </w:tr>
    </w:tbl>
    <w:p w:rsidR="00381079" w:rsidRPr="00223852" w:rsidRDefault="00381079" w:rsidP="00A01F0F">
      <w:pPr>
        <w:jc w:val="left"/>
        <w:rPr>
          <w:rFonts w:ascii="ＭＳ 明朝"/>
        </w:rPr>
      </w:pPr>
    </w:p>
    <w:p w:rsidR="00381079" w:rsidRPr="000317B2" w:rsidRDefault="00381079" w:rsidP="002E320E">
      <w:pPr>
        <w:jc w:val="left"/>
        <w:rPr>
          <w:rFonts w:ascii="ＭＳ 明朝"/>
        </w:rPr>
      </w:pPr>
      <w:r w:rsidRPr="00223852">
        <w:rPr>
          <w:rFonts w:ascii="ＭＳ 明朝"/>
        </w:rPr>
        <w:br w:type="page"/>
      </w:r>
      <w:r w:rsidRPr="000317B2">
        <w:rPr>
          <w:rFonts w:ascii="ＭＳ 明朝" w:hAnsi="ＭＳ 明朝" w:hint="eastAsia"/>
        </w:rPr>
        <w:lastRenderedPageBreak/>
        <w:t>（様式第３）</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spacing w:val="0"/>
        </w:rPr>
      </w:pPr>
      <w:r w:rsidRPr="000317B2">
        <w:rPr>
          <w:rFonts w:ascii="ＭＳ 明朝" w:hAnsi="ＭＳ 明朝" w:hint="eastAsia"/>
        </w:rPr>
        <w:t xml:space="preserve">　法人にあっては名称</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あて　</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名</w:t>
      </w:r>
    </w:p>
    <w:p w:rsidR="00381079" w:rsidRPr="000317B2" w:rsidRDefault="00381079">
      <w:pPr>
        <w:pStyle w:val="a3"/>
        <w:rPr>
          <w:rFonts w:ascii="ＭＳ 明朝"/>
          <w:spacing w:val="0"/>
        </w:rPr>
      </w:pPr>
    </w:p>
    <w:p w:rsidR="00381079" w:rsidRPr="000317B2" w:rsidRDefault="00381079">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交付決定通知書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平成　　年　　月　　日付け第　号</w:t>
      </w:r>
      <w:r>
        <w:rPr>
          <w:rFonts w:ascii="ＭＳ 明朝" w:hAnsi="ＭＳ 明朝" w:hint="eastAsia"/>
        </w:rPr>
        <w:t>で</w:t>
      </w:r>
      <w:r w:rsidRPr="000317B2">
        <w:rPr>
          <w:rFonts w:ascii="ＭＳ 明朝" w:hAnsi="ＭＳ 明朝" w:hint="eastAsia"/>
        </w:rPr>
        <w:t>申請のありました津波・原子力災害被災地域雇用創出企業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については、津波・原子力災害被災地域雇用創出企業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交付規程（平成２</w:t>
      </w:r>
      <w:r>
        <w:rPr>
          <w:rFonts w:ascii="ＭＳ 明朝" w:hAnsi="ＭＳ 明朝" w:hint="eastAsia"/>
        </w:rPr>
        <w:t>６</w:t>
      </w:r>
      <w:r w:rsidRPr="000317B2">
        <w:rPr>
          <w:rFonts w:ascii="ＭＳ 明朝" w:hAnsi="ＭＳ 明朝" w:hint="eastAsia"/>
        </w:rPr>
        <w:t>年</w:t>
      </w:r>
      <w:r>
        <w:rPr>
          <w:rFonts w:ascii="ＭＳ 明朝" w:hAnsi="ＭＳ 明朝" w:hint="eastAsia"/>
        </w:rPr>
        <w:t>４</w:t>
      </w:r>
      <w:r w:rsidRPr="000317B2">
        <w:rPr>
          <w:rFonts w:ascii="ＭＳ 明朝" w:hAnsi="ＭＳ 明朝" w:hint="eastAsia"/>
        </w:rPr>
        <w:t>月</w:t>
      </w:r>
      <w:r w:rsidR="00294671">
        <w:rPr>
          <w:rFonts w:ascii="ＭＳ 明朝" w:hAnsi="ＭＳ 明朝" w:hint="eastAsia"/>
        </w:rPr>
        <w:t>１１</w:t>
      </w:r>
      <w:r w:rsidRPr="000317B2">
        <w:rPr>
          <w:rFonts w:ascii="ＭＳ 明朝" w:hAnsi="ＭＳ 明朝" w:hint="eastAsia"/>
        </w:rPr>
        <w:t>日制定。以下「交付規程」という。）第５条第１項の規定に基づき下記のとおり交付することに決定しましたので、通知します。</w:t>
      </w:r>
    </w:p>
    <w:p w:rsidR="00381079" w:rsidRPr="000317B2" w:rsidRDefault="00381079">
      <w:pPr>
        <w:pStyle w:val="a3"/>
        <w:rPr>
          <w:rFonts w:ascii="ＭＳ 明朝"/>
          <w:spacing w:val="0"/>
        </w:rPr>
      </w:pPr>
    </w:p>
    <w:p w:rsidR="00381079" w:rsidRPr="000317B2" w:rsidRDefault="00381079">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rsidP="00225760">
      <w:pPr>
        <w:pStyle w:val="a3"/>
        <w:spacing w:beforeLines="50"/>
        <w:ind w:left="214" w:hangingChars="100" w:hanging="214"/>
        <w:jc w:val="left"/>
        <w:rPr>
          <w:rFonts w:ascii="ＭＳ 明朝"/>
          <w:spacing w:val="0"/>
        </w:rPr>
      </w:pPr>
      <w:r w:rsidRPr="000317B2">
        <w:rPr>
          <w:rFonts w:ascii="ＭＳ 明朝" w:hAnsi="ＭＳ 明朝" w:hint="eastAsia"/>
        </w:rPr>
        <w:t>１．補助金の交付の対象となる事業の内容は、平成　　年　　月　　日付け第　号で申請のありました津波・原子力災害被災地域雇用創出企業</w:t>
      </w:r>
      <w:r>
        <w:rPr>
          <w:rFonts w:ascii="ＭＳ 明朝" w:hAnsi="ＭＳ 明朝" w:hint="eastAsia"/>
        </w:rPr>
        <w:t>立地補助金（商業施設等復興整備補助事業：</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交付申請書（以下「交付申請書」という。）記載のとおりとします。</w:t>
      </w:r>
    </w:p>
    <w:p w:rsidR="00381079" w:rsidRPr="000317B2" w:rsidRDefault="00381079" w:rsidP="00225760">
      <w:pPr>
        <w:pStyle w:val="a3"/>
        <w:spacing w:beforeLines="50"/>
        <w:rPr>
          <w:rFonts w:ascii="ＭＳ 明朝"/>
        </w:rPr>
      </w:pPr>
      <w:r w:rsidRPr="000317B2">
        <w:rPr>
          <w:rFonts w:ascii="ＭＳ 明朝" w:hAnsi="ＭＳ 明朝" w:hint="eastAsia"/>
        </w:rPr>
        <w:t>２．補助事業に要する経費、補助対象経費及び補助金の額は、次のとおりとします。</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0"/>
          <w:fitText w:val="2100" w:id="608482568"/>
        </w:rPr>
        <w:t>補助事業に要する経費</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84"/>
          <w:fitText w:val="2100" w:id="608482568"/>
        </w:rPr>
        <w:t>補助対象経</w:t>
      </w:r>
      <w:r w:rsidRPr="000317B2">
        <w:rPr>
          <w:rFonts w:ascii="ＭＳ 明朝" w:hAnsi="ＭＳ 明朝" w:hint="eastAsia"/>
          <w:spacing w:val="0"/>
          <w:fitText w:val="2100" w:id="608482568"/>
        </w:rPr>
        <w:t>費</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rsidP="00DE4A64">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31"/>
          <w:fitText w:val="2100" w:id="608482569"/>
        </w:rPr>
        <w:t>補助金の</w:t>
      </w:r>
      <w:r w:rsidRPr="000317B2">
        <w:rPr>
          <w:rFonts w:ascii="ＭＳ 明朝" w:hAnsi="ＭＳ 明朝" w:hint="eastAsia"/>
          <w:spacing w:val="1"/>
          <w:fitText w:val="2100" w:id="608482569"/>
        </w:rPr>
        <w:t>額</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rsidP="0018586C">
      <w:pPr>
        <w:pStyle w:val="a3"/>
        <w:ind w:left="212" w:hangingChars="100" w:hanging="212"/>
        <w:rPr>
          <w:rFonts w:ascii="ＭＳ 明朝"/>
          <w:spacing w:val="0"/>
        </w:rPr>
      </w:pPr>
      <w:r w:rsidRPr="000317B2">
        <w:rPr>
          <w:rFonts w:ascii="ＭＳ 明朝" w:hAnsi="ＭＳ 明朝"/>
          <w:spacing w:val="1"/>
        </w:rPr>
        <w:t xml:space="preserve">    </w:t>
      </w:r>
      <w:r w:rsidRPr="000317B2">
        <w:rPr>
          <w:rFonts w:ascii="ＭＳ 明朝" w:hAnsi="ＭＳ 明朝" w:hint="eastAsia"/>
        </w:rPr>
        <w:t>ただし、補助事業の内容が変更された場合における補助事業に要する経費、補助対象経費及び補助金の額については、別に通知するところによるものとします。</w:t>
      </w:r>
    </w:p>
    <w:p w:rsidR="00381079" w:rsidRPr="000317B2" w:rsidRDefault="00381079" w:rsidP="00225760">
      <w:pPr>
        <w:pStyle w:val="a3"/>
        <w:spacing w:beforeLines="50"/>
        <w:ind w:left="214" w:hangingChars="100" w:hanging="214"/>
        <w:rPr>
          <w:rFonts w:ascii="ＭＳ 明朝"/>
          <w:spacing w:val="0"/>
        </w:rPr>
      </w:pPr>
      <w:r w:rsidRPr="000317B2">
        <w:rPr>
          <w:rFonts w:ascii="ＭＳ 明朝" w:hAnsi="ＭＳ 明朝" w:hint="eastAsia"/>
        </w:rPr>
        <w:t>３．補助対象経費の配分及びこの配分された経費に対応する補助金の額は、交付申請書記載のとおりとします。</w:t>
      </w:r>
    </w:p>
    <w:p w:rsidR="00381079" w:rsidRPr="000317B2" w:rsidRDefault="00381079" w:rsidP="00225760">
      <w:pPr>
        <w:pStyle w:val="a3"/>
        <w:spacing w:beforeLines="50"/>
        <w:ind w:left="214" w:hangingChars="100" w:hanging="214"/>
        <w:rPr>
          <w:rFonts w:ascii="ＭＳ 明朝"/>
          <w:spacing w:val="0"/>
        </w:rPr>
      </w:pPr>
      <w:r w:rsidRPr="000317B2">
        <w:rPr>
          <w:rFonts w:ascii="ＭＳ 明朝" w:hAnsi="ＭＳ 明朝" w:hint="eastAsia"/>
        </w:rPr>
        <w:t>４．補助金の額の確定は、補助対象経費の区分ごとに配分された経費の実支出額に補助率を乗じて得た額と配分された経費ごとに対応する補助金の額とのいずれか低い額の合計額とします。</w:t>
      </w:r>
    </w:p>
    <w:p w:rsidR="00381079" w:rsidRPr="000317B2" w:rsidRDefault="00381079" w:rsidP="00225760">
      <w:pPr>
        <w:pStyle w:val="a3"/>
        <w:spacing w:beforeLines="50"/>
        <w:ind w:left="214" w:hangingChars="100" w:hanging="214"/>
        <w:rPr>
          <w:rFonts w:ascii="ＭＳ 明朝"/>
          <w:spacing w:val="0"/>
        </w:rPr>
      </w:pPr>
      <w:r w:rsidRPr="000317B2">
        <w:rPr>
          <w:rFonts w:ascii="ＭＳ 明朝" w:hAnsi="ＭＳ 明朝" w:hint="eastAsia"/>
        </w:rPr>
        <w:t>５．補助事業者は、補助金等に係る予算の執行の適正化に関する法律（昭和３０年法律第１７９号。以下「適正化法」という。）、補助金等に係る予算の執行の適正化に関する法律施行令（昭和３０年政令第２５５号。以下「施行令」という。）津波・原子力災害被災地域雇用創出企業立地補助事業交付要綱（２０１３０５１５財地第１号。以下「交付要綱」という。）、津波・原子力災害被災地域雇用創出企業立地補助事業実施要領（２０１３０５１５財地第１号。以下「実施要領」という。）及び交付規程の定めるところに従わなければなりません。</w:t>
      </w:r>
    </w:p>
    <w:p w:rsidR="00381079" w:rsidRDefault="00381079" w:rsidP="00225760">
      <w:pPr>
        <w:pStyle w:val="a3"/>
        <w:spacing w:beforeLines="50"/>
        <w:ind w:left="214" w:hangingChars="100" w:hanging="214"/>
        <w:rPr>
          <w:rFonts w:ascii="ＭＳ 明朝"/>
        </w:rPr>
      </w:pPr>
      <w:r w:rsidRPr="000317B2">
        <w:rPr>
          <w:rFonts w:ascii="ＭＳ 明朝" w:hAnsi="ＭＳ 明朝" w:hint="eastAsia"/>
        </w:rPr>
        <w:t>６．補助金に係る消費税及び地方消費税相当額については、交付規程の定めるところにより、消費税及び地方消費税仕入控除税額が明らかになった場合には、当該消費税及び地方消費税仕入控除税額を減額することとなります。</w:t>
      </w:r>
    </w:p>
    <w:p w:rsidR="00381079" w:rsidRDefault="00381079" w:rsidP="00225760">
      <w:pPr>
        <w:pStyle w:val="a3"/>
        <w:spacing w:beforeLines="50"/>
        <w:ind w:left="214" w:hangingChars="100" w:hanging="214"/>
        <w:rPr>
          <w:rFonts w:ascii="ＭＳ 明朝"/>
        </w:rPr>
      </w:pPr>
    </w:p>
    <w:p w:rsidR="00381079" w:rsidRPr="00BC4779" w:rsidRDefault="00381079" w:rsidP="00225760">
      <w:pPr>
        <w:pStyle w:val="a3"/>
        <w:spacing w:beforeLines="50"/>
        <w:ind w:left="214" w:hangingChars="100" w:hanging="214"/>
        <w:rPr>
          <w:rFonts w:ascii="ＭＳ 明朝"/>
        </w:rPr>
      </w:pPr>
      <w:r w:rsidRPr="00BC4779">
        <w:rPr>
          <w:rFonts w:ascii="ＭＳ 明朝" w:hAnsi="ＭＳ 明朝" w:hint="eastAsia"/>
        </w:rPr>
        <w:lastRenderedPageBreak/>
        <w:t>７．（該当する場合）附帯事項：実績報告時において担保権を設定したことがわかる資料を提出してください。また、担保権が実行された場合には、当該担保権に係る部分に関して、基金を管理する一般社団法人地域デザインオフィスに補助金を納付することとなります。</w:t>
      </w:r>
    </w:p>
    <w:p w:rsidR="00381079" w:rsidRPr="00414281" w:rsidRDefault="00381079" w:rsidP="00225760">
      <w:pPr>
        <w:pStyle w:val="a3"/>
        <w:spacing w:beforeLines="50"/>
        <w:ind w:left="210" w:hangingChars="100" w:hanging="210"/>
        <w:rPr>
          <w:rFonts w:ascii="ＭＳ 明朝"/>
          <w:spacing w:val="0"/>
        </w:rPr>
      </w:pPr>
    </w:p>
    <w:p w:rsidR="00381079" w:rsidRPr="000317B2" w:rsidRDefault="00381079" w:rsidP="00C3457C">
      <w:pPr>
        <w:pStyle w:val="a3"/>
        <w:rPr>
          <w:rFonts w:ascii="ＭＳ 明朝"/>
          <w:spacing w:val="0"/>
        </w:rPr>
      </w:pPr>
      <w:r w:rsidRPr="000317B2">
        <w:rPr>
          <w:rFonts w:ascii="ＭＳ 明朝"/>
        </w:rPr>
        <w:br w:type="page"/>
      </w:r>
      <w:r w:rsidRPr="000317B2">
        <w:rPr>
          <w:rFonts w:ascii="ＭＳ 明朝" w:hAnsi="ＭＳ 明朝" w:hint="eastAsia"/>
        </w:rPr>
        <w:lastRenderedPageBreak/>
        <w:t>（様式第４）</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rsidP="00C3457C">
      <w:pPr>
        <w:pStyle w:val="a3"/>
        <w:rPr>
          <w:rFonts w:ascii="ＭＳ 明朝"/>
          <w:spacing w:val="1"/>
        </w:rPr>
      </w:pPr>
      <w:r w:rsidRPr="000317B2">
        <w:rPr>
          <w:rFonts w:ascii="ＭＳ 明朝" w:hAnsi="ＭＳ 明朝"/>
          <w:spacing w:val="1"/>
        </w:rPr>
        <w:t xml:space="preserve">                                        </w:t>
      </w:r>
    </w:p>
    <w:p w:rsidR="00381079" w:rsidRPr="000317B2" w:rsidRDefault="00381079" w:rsidP="00C3457C">
      <w:pPr>
        <w:pStyle w:val="a3"/>
        <w:ind w:firstLineChars="2000" w:firstLine="4280"/>
        <w:rPr>
          <w:rFonts w:ascii="ＭＳ 明朝"/>
          <w:spacing w:val="0"/>
        </w:rPr>
      </w:pP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C3457C">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C3457C">
      <w:pPr>
        <w:pStyle w:val="a3"/>
        <w:rPr>
          <w:rFonts w:ascii="ＭＳ 明朝"/>
          <w:spacing w:val="0"/>
        </w:rPr>
      </w:pPr>
    </w:p>
    <w:p w:rsidR="00381079" w:rsidRPr="000317B2" w:rsidRDefault="00381079" w:rsidP="00C3457C">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交付申請取下げ届出書</w:t>
      </w:r>
    </w:p>
    <w:p w:rsidR="00381079" w:rsidRPr="000317B2" w:rsidRDefault="00381079" w:rsidP="00C3457C">
      <w:pPr>
        <w:pStyle w:val="a3"/>
        <w:rPr>
          <w:rFonts w:ascii="ＭＳ 明朝"/>
          <w:spacing w:val="0"/>
        </w:rPr>
      </w:pPr>
    </w:p>
    <w:p w:rsidR="00381079" w:rsidRPr="000317B2" w:rsidRDefault="00381079" w:rsidP="00EC2B65">
      <w:pPr>
        <w:ind w:left="210"/>
        <w:rPr>
          <w:rFonts w:ascii="ＭＳ 明朝"/>
        </w:rPr>
      </w:pPr>
      <w:r w:rsidRPr="000317B2">
        <w:rPr>
          <w:rFonts w:ascii="ＭＳ 明朝" w:hAnsi="ＭＳ 明朝" w:hint="eastAsia"/>
          <w:snapToGrid w:val="0"/>
        </w:rPr>
        <w:t xml:space="preserve">　平成　　年　　月　　日付け第　　　号</w:t>
      </w:r>
      <w:r>
        <w:rPr>
          <w:rFonts w:ascii="ＭＳ 明朝" w:hAnsi="ＭＳ 明朝" w:hint="eastAsia"/>
          <w:snapToGrid w:val="0"/>
        </w:rPr>
        <w:t>で</w:t>
      </w:r>
      <w:r w:rsidRPr="000317B2">
        <w:rPr>
          <w:rFonts w:ascii="ＭＳ 明朝" w:hAnsi="ＭＳ 明朝" w:hint="eastAsia"/>
          <w:snapToGrid w:val="0"/>
        </w:rPr>
        <w:t>交付の決定があった上記補助金</w:t>
      </w:r>
      <w:r w:rsidRPr="000317B2">
        <w:rPr>
          <w:rFonts w:ascii="ＭＳ 明朝" w:hAnsi="ＭＳ 明朝" w:hint="eastAsia"/>
        </w:rPr>
        <w:t>について、津波・原子力災害被災地域雇用創出企業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w:t>
      </w:r>
      <w:r w:rsidRPr="000317B2">
        <w:rPr>
          <w:rFonts w:ascii="ＭＳ 明朝" w:hAnsi="ＭＳ 明朝" w:hint="eastAsia"/>
          <w:snapToGrid w:val="0"/>
        </w:rPr>
        <w:t>第６条の規定に基づき、</w:t>
      </w:r>
      <w:r w:rsidRPr="000317B2">
        <w:rPr>
          <w:rFonts w:ascii="ＭＳ 明朝" w:hAnsi="ＭＳ 明朝" w:hint="eastAsia"/>
        </w:rPr>
        <w:t>交付申請を取下げます。</w:t>
      </w:r>
    </w:p>
    <w:p w:rsidR="00381079" w:rsidRPr="000317B2" w:rsidRDefault="00381079" w:rsidP="00EC63CD">
      <w:pPr>
        <w:rPr>
          <w:rFonts w:ascii="ＭＳ 明朝"/>
          <w:snapToGrid w:val="0"/>
        </w:rPr>
      </w:pPr>
    </w:p>
    <w:p w:rsidR="00381079" w:rsidRPr="000317B2" w:rsidRDefault="00381079" w:rsidP="00EC63CD">
      <w:pPr>
        <w:jc w:val="center"/>
        <w:rPr>
          <w:rFonts w:ascii="ＭＳ 明朝"/>
          <w:snapToGrid w:val="0"/>
        </w:rPr>
      </w:pPr>
      <w:r w:rsidRPr="000317B2">
        <w:rPr>
          <w:rFonts w:ascii="ＭＳ 明朝" w:hAnsi="ＭＳ 明朝" w:hint="eastAsia"/>
          <w:snapToGrid w:val="0"/>
        </w:rPr>
        <w:t>記</w:t>
      </w: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１．補助事業の名称</w:t>
      </w:r>
    </w:p>
    <w:p w:rsidR="00381079" w:rsidRPr="000317B2" w:rsidRDefault="00381079" w:rsidP="00EC63CD">
      <w:pPr>
        <w:ind w:leftChars="100" w:left="210"/>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２．交付の申請の取下げ理由</w:t>
      </w:r>
    </w:p>
    <w:p w:rsidR="00381079" w:rsidRPr="000317B2" w:rsidRDefault="00381079" w:rsidP="00EC63CD">
      <w:pPr>
        <w:rPr>
          <w:rFonts w:ascii="ＭＳ 明朝"/>
          <w:snapToGrid w:val="0"/>
        </w:rPr>
      </w:pPr>
    </w:p>
    <w:p w:rsidR="00381079" w:rsidRPr="000317B2" w:rsidRDefault="00381079" w:rsidP="00EC63CD">
      <w:pPr>
        <w:ind w:leftChars="100" w:left="210"/>
        <w:rPr>
          <w:rFonts w:ascii="ＭＳ 明朝"/>
          <w:snapToGrid w:val="0"/>
        </w:rPr>
      </w:pPr>
      <w:r w:rsidRPr="000317B2">
        <w:rPr>
          <w:rFonts w:ascii="ＭＳ 明朝" w:hAnsi="ＭＳ 明朝" w:hint="eastAsia"/>
          <w:snapToGrid w:val="0"/>
        </w:rPr>
        <w:t>３．取下げられた交付の申請に係る補助対象経費及び補助金の額</w:t>
      </w:r>
    </w:p>
    <w:p w:rsidR="00381079" w:rsidRPr="000317B2" w:rsidRDefault="00381079" w:rsidP="00EC63CD">
      <w:pPr>
        <w:ind w:leftChars="100" w:left="210"/>
        <w:rPr>
          <w:rFonts w:ascii="ＭＳ 明朝"/>
          <w:snapToGrid w:val="0"/>
        </w:rPr>
      </w:pPr>
    </w:p>
    <w:p w:rsidR="00381079" w:rsidRPr="000317B2" w:rsidRDefault="00381079" w:rsidP="00EC63CD">
      <w:pPr>
        <w:ind w:leftChars="200" w:left="420"/>
        <w:rPr>
          <w:rFonts w:ascii="ＭＳ 明朝"/>
          <w:snapToGrid w:val="0"/>
        </w:rPr>
      </w:pPr>
      <w:r w:rsidRPr="000317B2">
        <w:rPr>
          <w:rFonts w:ascii="ＭＳ 明朝" w:hAnsi="ＭＳ 明朝"/>
          <w:snapToGrid w:val="0"/>
        </w:rPr>
        <w:t xml:space="preserve">(1) </w:t>
      </w:r>
      <w:r w:rsidRPr="000317B2">
        <w:rPr>
          <w:rFonts w:ascii="ＭＳ 明朝" w:hAnsi="ＭＳ 明朝" w:hint="eastAsia"/>
          <w:snapToGrid w:val="0"/>
        </w:rPr>
        <w:t>補助対象経費</w:t>
      </w:r>
    </w:p>
    <w:p w:rsidR="00381079" w:rsidRPr="000317B2" w:rsidRDefault="00381079" w:rsidP="00EC63CD">
      <w:pPr>
        <w:ind w:leftChars="200" w:left="420"/>
        <w:rPr>
          <w:rFonts w:ascii="ＭＳ 明朝"/>
          <w:snapToGrid w:val="0"/>
        </w:rPr>
      </w:pPr>
    </w:p>
    <w:p w:rsidR="00381079" w:rsidRPr="000317B2" w:rsidRDefault="00381079" w:rsidP="00EC63CD">
      <w:pPr>
        <w:ind w:leftChars="200" w:left="420"/>
        <w:rPr>
          <w:rFonts w:ascii="ＭＳ 明朝"/>
          <w:snapToGrid w:val="0"/>
        </w:rPr>
      </w:pPr>
      <w:r w:rsidRPr="000317B2">
        <w:rPr>
          <w:rFonts w:ascii="ＭＳ 明朝" w:hAnsi="ＭＳ 明朝"/>
          <w:snapToGrid w:val="0"/>
        </w:rPr>
        <w:t xml:space="preserve">(2) </w:t>
      </w:r>
      <w:r w:rsidRPr="000317B2">
        <w:rPr>
          <w:rFonts w:ascii="ＭＳ 明朝" w:hAnsi="ＭＳ 明朝" w:hint="eastAsia"/>
          <w:snapToGrid w:val="0"/>
        </w:rPr>
        <w:t>補助金の額</w:t>
      </w: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EC63CD">
      <w:pPr>
        <w:rPr>
          <w:rFonts w:ascii="ＭＳ 明朝"/>
          <w:snapToGrid w:val="0"/>
        </w:rPr>
      </w:pPr>
    </w:p>
    <w:p w:rsidR="00381079" w:rsidRPr="000317B2" w:rsidRDefault="00381079" w:rsidP="00C3457C">
      <w:pPr>
        <w:pStyle w:val="a3"/>
        <w:rPr>
          <w:rFonts w:ascii="ＭＳ 明朝"/>
          <w:spacing w:val="0"/>
        </w:rPr>
      </w:pPr>
    </w:p>
    <w:p w:rsidR="00381079" w:rsidRPr="000317B2" w:rsidRDefault="00381079" w:rsidP="00C3457C">
      <w:pPr>
        <w:pStyle w:val="a3"/>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（様式第５）</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1"/>
        </w:rPr>
      </w:pPr>
      <w:r w:rsidRPr="000317B2">
        <w:rPr>
          <w:rFonts w:ascii="ＭＳ 明朝" w:hAnsi="ＭＳ 明朝"/>
          <w:spacing w:val="1"/>
        </w:rPr>
        <w:t xml:space="preserve">                                        </w:t>
      </w:r>
    </w:p>
    <w:p w:rsidR="00381079" w:rsidRPr="000317B2" w:rsidRDefault="00381079" w:rsidP="000771C2">
      <w:pPr>
        <w:pStyle w:val="a3"/>
        <w:ind w:firstLineChars="2000" w:firstLine="4280"/>
        <w:rPr>
          <w:rFonts w:ascii="ＭＳ 明朝"/>
          <w:spacing w:val="0"/>
        </w:rPr>
      </w:pP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計画変更（等）承認申請書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交付規程第８条第１項の規定に基づき、計画変更（等）について下記のとおり申請します。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１．変更の内容</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２．変更を必要とする理由</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３．変更が補助事業に及ぼす影響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４．変更後の補助事業に要する経費、補助対象経費及び補助金の配分額</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（新旧対比）</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５．同上の算出基礎</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（注）中止又は廃止にあっては、中止又は廃止後の措置を含めてこの様式に準じて申請すること。</w:t>
      </w: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（様式第６）</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事故報告書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交付規程第１１条の規定に基づき、補助事業の事故について下記のとおり報告します。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１．事故の原因及び内容</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２．事故に係る金額</w:t>
      </w:r>
      <w:r w:rsidRPr="000317B2">
        <w:rPr>
          <w:rFonts w:ascii="ＭＳ 明朝" w:hAnsi="ＭＳ 明朝"/>
          <w:spacing w:val="1"/>
        </w:rPr>
        <w:t xml:space="preserve">                                  </w:t>
      </w:r>
      <w:r w:rsidRPr="000317B2">
        <w:rPr>
          <w:rFonts w:ascii="ＭＳ 明朝" w:hAnsi="ＭＳ 明朝" w:hint="eastAsia"/>
        </w:rPr>
        <w:t xml:space="preserve">　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３．事故に対して採った措置</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４．補助事業の遂行及び完了の予定</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（様式第７）</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spacing w:val="1"/>
        </w:rPr>
        <w:t>津波・原子力災害被災地域雇用創出企業立地補助事業</w:t>
      </w:r>
      <w:r w:rsidRPr="000317B2">
        <w:rPr>
          <w:rFonts w:ascii="ＭＳ 明朝" w:hAnsi="ＭＳ 明朝" w:hint="eastAsia"/>
        </w:rPr>
        <w:t>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状況報告書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交付規程第１２条の規定に基づき、下記のとおり報告します。</w:t>
      </w:r>
    </w:p>
    <w:p w:rsidR="00381079" w:rsidRPr="000317B2" w:rsidRDefault="00381079">
      <w:pPr>
        <w:pStyle w:val="a3"/>
        <w:rPr>
          <w:rFonts w:ascii="ＭＳ 明朝"/>
          <w:spacing w:val="0"/>
        </w:rPr>
      </w:pPr>
    </w:p>
    <w:p w:rsidR="00381079" w:rsidRPr="000317B2" w:rsidRDefault="00381079" w:rsidP="00B026D0">
      <w:pPr>
        <w:pStyle w:val="a3"/>
        <w:jc w:val="center"/>
        <w:rPr>
          <w:rFonts w:ascii="ＭＳ 明朝"/>
          <w:spacing w:val="0"/>
        </w:rPr>
      </w:pP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１．補助事業の遂行状況</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２．補助対象経費の区分別収支概要</w:t>
      </w:r>
    </w:p>
    <w:p w:rsidR="00381079" w:rsidRPr="000317B2" w:rsidRDefault="00381079">
      <w:pPr>
        <w:pStyle w:val="a3"/>
        <w:rPr>
          <w:rFonts w:ascii="ＭＳ 明朝"/>
          <w:spacing w:val="0"/>
        </w:rPr>
      </w:pPr>
    </w:p>
    <w:p w:rsidR="00381079" w:rsidRDefault="00381079">
      <w:pPr>
        <w:pStyle w:val="a3"/>
        <w:spacing w:line="257" w:lineRule="exact"/>
        <w:rPr>
          <w:rFonts w:ascii="ＭＳ 明朝"/>
        </w:rPr>
      </w:pPr>
      <w:r w:rsidRPr="000317B2">
        <w:rPr>
          <w:rFonts w:ascii="ＭＳ 明朝"/>
          <w:spacing w:val="0"/>
        </w:rPr>
        <w:br w:type="page"/>
      </w:r>
      <w:r w:rsidRPr="000317B2">
        <w:rPr>
          <w:rFonts w:ascii="ＭＳ 明朝" w:hAnsi="ＭＳ 明朝" w:hint="eastAsia"/>
        </w:rPr>
        <w:lastRenderedPageBreak/>
        <w:t>（様式第８</w:t>
      </w:r>
      <w:r>
        <w:rPr>
          <w:rFonts w:ascii="ＭＳ 明朝" w:hAnsi="ＭＳ 明朝" w:hint="eastAsia"/>
        </w:rPr>
        <w:t>－１</w:t>
      </w:r>
      <w:r w:rsidRPr="000317B2">
        <w:rPr>
          <w:rFonts w:ascii="ＭＳ 明朝" w:hAnsi="ＭＳ 明朝" w:hint="eastAsia"/>
        </w:rPr>
        <w:t>）</w:t>
      </w:r>
      <w:r>
        <w:rPr>
          <w:rFonts w:ascii="ＭＳ 明朝" w:hAnsi="ＭＳ 明朝" w:hint="eastAsia"/>
        </w:rPr>
        <w:t>（民設商業施設整備型）</w:t>
      </w:r>
    </w:p>
    <w:p w:rsidR="00381079" w:rsidRPr="009C7A9E" w:rsidRDefault="00381079" w:rsidP="00142C5D">
      <w:pPr>
        <w:wordWrap w:val="0"/>
        <w:autoSpaceDE w:val="0"/>
        <w:autoSpaceDN w:val="0"/>
        <w:adjustRightInd w:val="0"/>
        <w:spacing w:line="329" w:lineRule="exact"/>
        <w:jc w:val="right"/>
        <w:rPr>
          <w:rFonts w:ascii="ＭＳ 明朝" w:cs="ＭＳ 明朝"/>
          <w:kern w:val="0"/>
          <w:szCs w:val="21"/>
        </w:rPr>
      </w:pPr>
      <w:r w:rsidRPr="009C7A9E">
        <w:rPr>
          <w:rFonts w:ascii="ＭＳ 明朝" w:hAnsi="ＭＳ 明朝" w:cs="ＭＳ 明朝" w:hint="eastAsia"/>
          <w:spacing w:val="2"/>
          <w:kern w:val="0"/>
          <w:szCs w:val="21"/>
        </w:rPr>
        <w:t>番</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号</w:t>
      </w:r>
    </w:p>
    <w:p w:rsidR="00381079" w:rsidRPr="009C7A9E" w:rsidRDefault="00381079" w:rsidP="00142C5D">
      <w:pPr>
        <w:wordWrap w:val="0"/>
        <w:autoSpaceDE w:val="0"/>
        <w:autoSpaceDN w:val="0"/>
        <w:adjustRightInd w:val="0"/>
        <w:spacing w:line="329" w:lineRule="exact"/>
        <w:jc w:val="righ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年</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月</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日</w:t>
      </w:r>
    </w:p>
    <w:p w:rsidR="00381079" w:rsidRPr="009C7A9E" w:rsidRDefault="00381079" w:rsidP="00142C5D">
      <w:pPr>
        <w:wordWrap w:val="0"/>
        <w:autoSpaceDE w:val="0"/>
        <w:autoSpaceDN w:val="0"/>
        <w:adjustRightInd w:val="0"/>
        <w:spacing w:line="257" w:lineRule="exact"/>
        <w:rPr>
          <w:rFonts w:ascii="ＭＳ 明朝" w:cs="ＭＳ 明朝"/>
          <w:spacing w:val="2"/>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1"/>
          <w:kern w:val="0"/>
          <w:szCs w:val="21"/>
        </w:rPr>
        <w:t>津波・原子力災害被災地域雇用創出企業立地補助事業</w:t>
      </w:r>
      <w:r w:rsidRPr="009C7A9E">
        <w:rPr>
          <w:rFonts w:ascii="ＭＳ 明朝" w:hAnsi="ＭＳ 明朝" w:cs="ＭＳ 明朝" w:hint="eastAsia"/>
          <w:spacing w:val="2"/>
          <w:kern w:val="0"/>
          <w:szCs w:val="21"/>
        </w:rPr>
        <w:t>事務局長　殿</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補助事業者</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住所</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氏名　　法人にあっては名称</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及び代表者の氏名</w:t>
      </w:r>
      <w:r w:rsidRPr="009C7A9E">
        <w:rPr>
          <w:rFonts w:ascii="ＭＳ 明朝" w:hAnsi="ＭＳ 明朝" w:cs="ＭＳ 明朝"/>
          <w:spacing w:val="1"/>
          <w:kern w:val="0"/>
          <w:szCs w:val="21"/>
        </w:rPr>
        <w:t xml:space="preserve">  </w:t>
      </w:r>
      <w:r w:rsidRPr="009C7A9E">
        <w:rPr>
          <w:rFonts w:ascii="ＭＳ 明朝" w:hAnsi="ＭＳ 明朝" w:cs="ＭＳ 明朝" w:hint="eastAsia"/>
          <w:spacing w:val="2"/>
          <w:kern w:val="0"/>
          <w:szCs w:val="21"/>
        </w:rPr>
        <w:t xml:space="preserve">　印</w:t>
      </w:r>
    </w:p>
    <w:p w:rsidR="00381079" w:rsidRPr="009C7A9E" w:rsidRDefault="00381079" w:rsidP="00142C5D">
      <w:pPr>
        <w:wordWrap w:val="0"/>
        <w:autoSpaceDE w:val="0"/>
        <w:autoSpaceDN w:val="0"/>
        <w:adjustRightInd w:val="0"/>
        <w:spacing w:line="257" w:lineRule="exact"/>
        <w:rPr>
          <w:rFonts w:ascii="ＭＳ 明朝" w:cs="ＭＳ 明朝"/>
          <w:kern w:val="0"/>
          <w:szCs w:val="21"/>
        </w:rPr>
      </w:pPr>
    </w:p>
    <w:p w:rsidR="00381079" w:rsidRDefault="00381079" w:rsidP="00142C5D">
      <w:pPr>
        <w:wordWrap w:val="0"/>
        <w:autoSpaceDE w:val="0"/>
        <w:autoSpaceDN w:val="0"/>
        <w:adjustRightInd w:val="0"/>
        <w:spacing w:line="257" w:lineRule="exact"/>
        <w:jc w:val="center"/>
        <w:rPr>
          <w:rFonts w:ascii="ＭＳ 明朝" w:cs="ＭＳ 明朝"/>
          <w:spacing w:val="2"/>
          <w:kern w:val="0"/>
          <w:szCs w:val="21"/>
        </w:rPr>
      </w:pPr>
      <w:r w:rsidRPr="009C7A9E">
        <w:rPr>
          <w:rFonts w:ascii="ＭＳ 明朝" w:hAnsi="ＭＳ 明朝" w:cs="ＭＳ 明朝" w:hint="eastAsia"/>
          <w:spacing w:val="2"/>
          <w:kern w:val="0"/>
          <w:szCs w:val="21"/>
        </w:rPr>
        <w:t>津波・原子力災害被災地域雇用創出企業立地補助金</w:t>
      </w:r>
    </w:p>
    <w:p w:rsidR="00381079" w:rsidRPr="00F46745" w:rsidRDefault="00381079" w:rsidP="00142C5D">
      <w:pPr>
        <w:wordWrap w:val="0"/>
        <w:autoSpaceDE w:val="0"/>
        <w:autoSpaceDN w:val="0"/>
        <w:adjustRightInd w:val="0"/>
        <w:spacing w:line="257" w:lineRule="exact"/>
        <w:jc w:val="center"/>
        <w:rPr>
          <w:rFonts w:ascii="ＭＳ 明朝" w:cs="ＭＳ 明朝"/>
          <w:kern w:val="0"/>
          <w:szCs w:val="21"/>
        </w:rPr>
      </w:pPr>
      <w:r>
        <w:rPr>
          <w:rFonts w:ascii="ＭＳ 明朝" w:hAnsi="ＭＳ 明朝" w:cs="ＭＳ 明朝" w:hint="eastAsia"/>
          <w:spacing w:val="2"/>
          <w:kern w:val="0"/>
          <w:szCs w:val="21"/>
        </w:rPr>
        <w:t>（</w:t>
      </w:r>
      <w:r w:rsidRPr="00F46745">
        <w:rPr>
          <w:rFonts w:ascii="ＭＳ 明朝" w:hAnsi="ＭＳ 明朝" w:cs="ＭＳ 明朝" w:hint="eastAsia"/>
          <w:spacing w:val="2"/>
          <w:kern w:val="0"/>
          <w:szCs w:val="21"/>
        </w:rPr>
        <w:t>商業施設等復興整備補助事業：民設商業施設整備型）実績報告書</w:t>
      </w:r>
    </w:p>
    <w:p w:rsidR="00381079" w:rsidRPr="00F46745" w:rsidRDefault="00381079" w:rsidP="00142C5D">
      <w:pPr>
        <w:wordWrap w:val="0"/>
        <w:autoSpaceDE w:val="0"/>
        <w:autoSpaceDN w:val="0"/>
        <w:adjustRightInd w:val="0"/>
        <w:spacing w:line="257" w:lineRule="exact"/>
        <w:rPr>
          <w:rFonts w:ascii="ＭＳ 明朝" w:cs="ＭＳ 明朝"/>
          <w:kern w:val="0"/>
          <w:szCs w:val="21"/>
        </w:rPr>
      </w:pP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F46745">
        <w:rPr>
          <w:rFonts w:ascii="ＭＳ 明朝" w:hAnsi="ＭＳ 明朝" w:cs="ＭＳ 明朝" w:hint="eastAsia"/>
          <w:spacing w:val="2"/>
          <w:kern w:val="0"/>
          <w:szCs w:val="21"/>
        </w:rPr>
        <w:t>津波・原子力災害被災地域雇用創出企業立地補助金（商業施設等復興整備補助事業）交</w:t>
      </w:r>
      <w:r w:rsidRPr="009C7A9E">
        <w:rPr>
          <w:rFonts w:ascii="ＭＳ 明朝" w:hAnsi="ＭＳ 明朝" w:cs="ＭＳ 明朝" w:hint="eastAsia"/>
          <w:spacing w:val="2"/>
          <w:kern w:val="0"/>
          <w:szCs w:val="21"/>
        </w:rPr>
        <w:t>付規程第１３条第１項の規定に基づき、下記のとおり報告します。</w:t>
      </w:r>
    </w:p>
    <w:p w:rsidR="00381079" w:rsidRPr="00223852" w:rsidRDefault="00381079" w:rsidP="00142C5D">
      <w:pPr>
        <w:wordWrap w:val="0"/>
        <w:rPr>
          <w:rFonts w:ascii="ＭＳ 明朝"/>
          <w:b/>
        </w:rPr>
      </w:pPr>
    </w:p>
    <w:p w:rsidR="00381079" w:rsidRPr="00073A3E" w:rsidRDefault="00381079" w:rsidP="00142C5D">
      <w:pPr>
        <w:widowControl/>
        <w:jc w:val="left"/>
        <w:rPr>
          <w:rFonts w:ascii="ＭＳ 明朝"/>
          <w:szCs w:val="21"/>
        </w:rPr>
      </w:pPr>
      <w:r w:rsidRPr="00073A3E">
        <w:rPr>
          <w:rFonts w:ascii="ＭＳ 明朝" w:hAnsi="ＭＳ 明朝" w:hint="eastAsia"/>
          <w:szCs w:val="21"/>
        </w:rPr>
        <w:t>１　補助事業に要した経費</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914"/>
        <w:gridCol w:w="2451"/>
        <w:gridCol w:w="2452"/>
        <w:gridCol w:w="2452"/>
      </w:tblGrid>
      <w:tr w:rsidR="00381079" w:rsidRPr="00223852" w:rsidTr="004D365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81079" w:rsidRPr="00223852" w:rsidRDefault="00381079" w:rsidP="004D3655">
            <w:pPr>
              <w:kinsoku w:val="0"/>
              <w:overflowPunct w:val="0"/>
              <w:autoSpaceDE w:val="0"/>
              <w:autoSpaceDN w:val="0"/>
              <w:spacing w:line="240" w:lineRule="exact"/>
              <w:jc w:val="right"/>
              <w:rPr>
                <w:rFonts w:ascii="ＭＳ 明朝" w:cs="ＭＳ 明朝"/>
                <w:sz w:val="16"/>
                <w:szCs w:val="16"/>
              </w:rPr>
            </w:pPr>
            <w:r w:rsidRPr="00223852">
              <w:rPr>
                <w:rFonts w:ascii="ＭＳ 明朝" w:hAnsi="ＭＳ 明朝" w:cs="ＭＳ 明朝" w:hint="eastAsia"/>
                <w:sz w:val="16"/>
                <w:szCs w:val="16"/>
              </w:rPr>
              <w:t>経費の区分</w:t>
            </w:r>
          </w:p>
          <w:p w:rsidR="00381079" w:rsidRPr="00223852" w:rsidRDefault="00381079" w:rsidP="004D3655">
            <w:pPr>
              <w:kinsoku w:val="0"/>
              <w:overflowPunct w:val="0"/>
              <w:autoSpaceDE w:val="0"/>
              <w:autoSpaceDN w:val="0"/>
              <w:spacing w:line="240" w:lineRule="exact"/>
              <w:jc w:val="left"/>
              <w:rPr>
                <w:rFonts w:ascii="ＭＳ 明朝" w:cs="ＭＳ 明朝"/>
                <w:sz w:val="20"/>
                <w:szCs w:val="20"/>
              </w:rPr>
            </w:pPr>
            <w:r w:rsidRPr="00223852">
              <w:rPr>
                <w:rFonts w:ascii="ＭＳ 明朝" w:hAnsi="ＭＳ 明朝"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補助事業に</w:t>
            </w:r>
          </w:p>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要</w:t>
            </w:r>
            <w:r>
              <w:rPr>
                <w:rFonts w:ascii="ＭＳ 明朝" w:hAnsi="ＭＳ 明朝" w:cs="ＭＳ 明朝" w:hint="eastAsia"/>
                <w:sz w:val="20"/>
                <w:szCs w:val="20"/>
              </w:rPr>
              <w:t>した</w:t>
            </w:r>
            <w:r w:rsidRPr="00223852">
              <w:rPr>
                <w:rFonts w:ascii="ＭＳ 明朝" w:hAnsi="ＭＳ 明朝" w:cs="ＭＳ 明朝" w:hint="eastAsia"/>
                <w:sz w:val="20"/>
                <w:szCs w:val="20"/>
              </w:rPr>
              <w:t>経費</w:t>
            </w:r>
          </w:p>
        </w:tc>
        <w:tc>
          <w:tcPr>
            <w:tcW w:w="2452" w:type="dxa"/>
            <w:tcBorders>
              <w:top w:val="single" w:sz="4" w:space="0" w:color="000000"/>
              <w:left w:val="single" w:sz="4" w:space="0" w:color="000000"/>
              <w:bottom w:val="nil"/>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240" w:lineRule="exact"/>
              <w:jc w:val="center"/>
              <w:rPr>
                <w:rFonts w:ascii="ＭＳ 明朝"/>
                <w:sz w:val="20"/>
                <w:szCs w:val="20"/>
              </w:rPr>
            </w:pPr>
            <w:r w:rsidRPr="00223852">
              <w:rPr>
                <w:rFonts w:ascii="ＭＳ 明朝" w:hAnsi="ＭＳ 明朝" w:cs="ＭＳ 明朝" w:hint="eastAsia"/>
                <w:sz w:val="20"/>
                <w:szCs w:val="20"/>
              </w:rPr>
              <w:t>補助金交付申請額</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r w:rsidR="00381079" w:rsidRPr="00223852" w:rsidTr="004D365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p>
        </w:tc>
      </w:tr>
      <w:tr w:rsidR="00381079" w:rsidRPr="00223852" w:rsidTr="004D365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center"/>
              <w:rPr>
                <w:rFonts w:ascii="ＭＳ 明朝" w:cs="ＭＳ 明朝"/>
                <w:sz w:val="20"/>
                <w:szCs w:val="20"/>
              </w:rPr>
            </w:pPr>
            <w:r w:rsidRPr="00223852">
              <w:rPr>
                <w:rFonts w:ascii="ＭＳ 明朝" w:hAnsi="ＭＳ 明朝"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81079" w:rsidRPr="00223852" w:rsidRDefault="00381079" w:rsidP="004D3655">
            <w:pPr>
              <w:kinsoku w:val="0"/>
              <w:overflowPunct w:val="0"/>
              <w:autoSpaceDE w:val="0"/>
              <w:autoSpaceDN w:val="0"/>
              <w:spacing w:line="344" w:lineRule="atLeast"/>
              <w:jc w:val="right"/>
              <w:rPr>
                <w:rFonts w:ascii="ＭＳ 明朝"/>
                <w:sz w:val="20"/>
                <w:szCs w:val="20"/>
              </w:rPr>
            </w:pPr>
            <w:r w:rsidRPr="00223852">
              <w:rPr>
                <w:rFonts w:ascii="ＭＳ 明朝" w:hAnsi="ＭＳ 明朝" w:hint="eastAsia"/>
                <w:sz w:val="20"/>
                <w:szCs w:val="20"/>
              </w:rPr>
              <w:t>円</w:t>
            </w:r>
          </w:p>
        </w:tc>
      </w:tr>
    </w:tbl>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r w:rsidRPr="00F46745">
        <w:rPr>
          <w:rFonts w:ascii="ＭＳ 明朝" w:hAnsi="ＭＳ 明朝" w:cs="ＭＳ 明朝" w:hint="eastAsia"/>
          <w:kern w:val="0"/>
          <w:sz w:val="18"/>
          <w:szCs w:val="18"/>
        </w:rPr>
        <w:t>【添付書類】補助金額の算出基礎</w:t>
      </w:r>
    </w:p>
    <w:p w:rsidR="00381079" w:rsidRPr="00F46745" w:rsidRDefault="00381079" w:rsidP="00142C5D">
      <w:pPr>
        <w:autoSpaceDE w:val="0"/>
        <w:autoSpaceDN w:val="0"/>
        <w:adjustRightInd w:val="0"/>
        <w:spacing w:line="240" w:lineRule="exact"/>
        <w:ind w:left="210" w:hanging="210"/>
        <w:outlineLvl w:val="0"/>
        <w:rPr>
          <w:rFonts w:ascii="ＭＳ 明朝" w:cs="ＭＳ 明朝"/>
          <w:kern w:val="0"/>
          <w:sz w:val="18"/>
          <w:szCs w:val="18"/>
        </w:rPr>
      </w:pPr>
    </w:p>
    <w:p w:rsidR="00381079" w:rsidRPr="00073A3E" w:rsidRDefault="00381079" w:rsidP="00142C5D">
      <w:pPr>
        <w:autoSpaceDE w:val="0"/>
        <w:autoSpaceDN w:val="0"/>
        <w:adjustRightInd w:val="0"/>
        <w:spacing w:line="240" w:lineRule="exact"/>
        <w:ind w:left="210" w:hanging="210"/>
        <w:outlineLvl w:val="0"/>
        <w:rPr>
          <w:rFonts w:ascii="ＭＳ 明朝" w:cs="ＭＳ 明朝"/>
          <w:kern w:val="0"/>
          <w:szCs w:val="21"/>
        </w:rPr>
      </w:pPr>
      <w:r w:rsidRPr="00073A3E">
        <w:rPr>
          <w:rFonts w:ascii="ＭＳ 明朝" w:hAnsi="ＭＳ 明朝" w:hint="eastAsia"/>
          <w:szCs w:val="21"/>
        </w:rPr>
        <w:t>２　整備の内容</w:t>
      </w:r>
    </w:p>
    <w:p w:rsidR="00381079" w:rsidRPr="00223852" w:rsidRDefault="00381079" w:rsidP="00142C5D">
      <w:pPr>
        <w:wordWrap w:val="0"/>
        <w:spacing w:line="240" w:lineRule="exact"/>
        <w:rPr>
          <w:rFonts w:ascii="ＭＳ 明朝"/>
          <w:b/>
          <w:sz w:val="20"/>
          <w:szCs w:val="20"/>
          <w:u w:val="single"/>
        </w:rPr>
      </w:pPr>
      <w:r w:rsidRPr="00F46745">
        <w:rPr>
          <w:rFonts w:ascii="ＭＳ 明朝" w:hAnsi="ＭＳ 明朝" w:hint="eastAsia"/>
          <w:sz w:val="20"/>
          <w:szCs w:val="20"/>
        </w:rPr>
        <w:t xml:space="preserve">（１）施設　</w:t>
      </w:r>
      <w:r w:rsidRPr="00223852">
        <w:rPr>
          <w:rFonts w:ascii="ＭＳ 明朝" w:hAnsi="ＭＳ 明朝" w:hint="eastAsia"/>
          <w:b/>
          <w:sz w:val="20"/>
          <w:szCs w:val="20"/>
        </w:rPr>
        <w:t xml:space="preserve">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0A0"/>
      </w:tblPr>
      <w:tblGrid>
        <w:gridCol w:w="1473"/>
        <w:gridCol w:w="1296"/>
        <w:gridCol w:w="612"/>
        <w:gridCol w:w="840"/>
        <w:gridCol w:w="1068"/>
        <w:gridCol w:w="385"/>
        <w:gridCol w:w="1176"/>
        <w:gridCol w:w="347"/>
        <w:gridCol w:w="831"/>
        <w:gridCol w:w="1152"/>
      </w:tblGrid>
      <w:tr w:rsidR="00381079" w:rsidRPr="00223852" w:rsidTr="004D3655">
        <w:trPr>
          <w:trHeight w:val="210"/>
        </w:trPr>
        <w:tc>
          <w:tcPr>
            <w:tcW w:w="1473" w:type="dxa"/>
            <w:vMerge w:val="restart"/>
            <w:tcBorders>
              <w:left w:val="sing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面　積</w:t>
            </w:r>
          </w:p>
        </w:tc>
        <w:tc>
          <w:tcPr>
            <w:tcW w:w="1908" w:type="dxa"/>
            <w:gridSpan w:val="2"/>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 xml:space="preserve">敷地面積　　</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土地の所有形態</w:t>
            </w:r>
          </w:p>
        </w:tc>
        <w:tc>
          <w:tcPr>
            <w:tcW w:w="1908" w:type="dxa"/>
            <w:gridSpan w:val="3"/>
            <w:vMerge w:val="restart"/>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延床面積　　　　　　　　　　　㎡</w:t>
            </w:r>
          </w:p>
        </w:tc>
        <w:tc>
          <w:tcPr>
            <w:tcW w:w="1983" w:type="dxa"/>
            <w:gridSpan w:val="2"/>
            <w:vMerge w:val="restart"/>
            <w:tcBorders>
              <w:right w:val="single" w:sz="4" w:space="0" w:color="auto"/>
            </w:tcBorders>
            <w:vAlign w:val="center"/>
          </w:tcPr>
          <w:p w:rsidR="00381079" w:rsidRPr="00223852" w:rsidRDefault="00381079" w:rsidP="004D3655">
            <w:pPr>
              <w:wordWrap w:val="0"/>
              <w:rPr>
                <w:rFonts w:ascii="ＭＳ 明朝"/>
                <w:sz w:val="20"/>
                <w:szCs w:val="20"/>
              </w:rPr>
            </w:pPr>
            <w:r w:rsidRPr="00223852">
              <w:rPr>
                <w:rFonts w:ascii="ＭＳ 明朝" w:hAnsi="ＭＳ 明朝" w:hint="eastAsia"/>
                <w:sz w:val="20"/>
                <w:szCs w:val="20"/>
              </w:rPr>
              <w:t>建築面積</w:t>
            </w:r>
          </w:p>
          <w:p w:rsidR="00381079" w:rsidRPr="00223852" w:rsidRDefault="00381079" w:rsidP="004D3655">
            <w:pPr>
              <w:wordWrap w:val="0"/>
              <w:ind w:firstLineChars="700" w:firstLine="1400"/>
              <w:rPr>
                <w:rFonts w:ascii="ＭＳ 明朝"/>
                <w:sz w:val="20"/>
                <w:szCs w:val="20"/>
              </w:rPr>
            </w:pPr>
            <w:r w:rsidRPr="00223852">
              <w:rPr>
                <w:rFonts w:ascii="ＭＳ 明朝" w:hAnsi="ＭＳ 明朝" w:hint="eastAsia"/>
                <w:sz w:val="20"/>
                <w:szCs w:val="20"/>
              </w:rPr>
              <w:t>㎡</w:t>
            </w:r>
          </w:p>
        </w:tc>
      </w:tr>
      <w:tr w:rsidR="00381079" w:rsidRPr="00223852" w:rsidTr="004D3655">
        <w:trPr>
          <w:trHeight w:val="249"/>
        </w:trPr>
        <w:tc>
          <w:tcPr>
            <w:tcW w:w="1473" w:type="dxa"/>
            <w:vMerge/>
            <w:tcBorders>
              <w:left w:val="single" w:sz="4" w:space="0" w:color="auto"/>
            </w:tcBorders>
            <w:vAlign w:val="center"/>
          </w:tcPr>
          <w:p w:rsidR="00381079" w:rsidRPr="00223852" w:rsidRDefault="00381079" w:rsidP="004D3655">
            <w:pPr>
              <w:wordWrap w:val="0"/>
              <w:jc w:val="center"/>
              <w:rPr>
                <w:rFonts w:ascii="ＭＳ 明朝"/>
                <w:sz w:val="20"/>
                <w:szCs w:val="20"/>
              </w:rPr>
            </w:pPr>
          </w:p>
        </w:tc>
        <w:tc>
          <w:tcPr>
            <w:tcW w:w="1908" w:type="dxa"/>
            <w:gridSpan w:val="2"/>
            <w:vMerge/>
            <w:vAlign w:val="center"/>
          </w:tcPr>
          <w:p w:rsidR="00381079" w:rsidRPr="00223852" w:rsidRDefault="00381079" w:rsidP="004D3655">
            <w:pPr>
              <w:wordWrap w:val="0"/>
              <w:rPr>
                <w:rFonts w:ascii="ＭＳ 明朝"/>
                <w:sz w:val="20"/>
                <w:szCs w:val="20"/>
              </w:rPr>
            </w:pPr>
          </w:p>
        </w:tc>
        <w:tc>
          <w:tcPr>
            <w:tcW w:w="1908"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自己所有</w:t>
            </w:r>
            <w:r w:rsidRPr="00223852">
              <w:rPr>
                <w:rFonts w:ascii="ＭＳ 明朝" w:hAnsi="ＭＳ 明朝"/>
                <w:sz w:val="20"/>
                <w:szCs w:val="20"/>
              </w:rPr>
              <w:t xml:space="preserve"> </w:t>
            </w:r>
            <w:r w:rsidRPr="00223852">
              <w:rPr>
                <w:rFonts w:ascii="ＭＳ 明朝" w:hAnsi="ＭＳ 明朝" w:hint="eastAsia"/>
                <w:sz w:val="20"/>
                <w:szCs w:val="20"/>
              </w:rPr>
              <w:t>・</w:t>
            </w:r>
            <w:r w:rsidRPr="00223852">
              <w:rPr>
                <w:rFonts w:ascii="ＭＳ 明朝" w:hAnsi="ＭＳ 明朝"/>
                <w:sz w:val="20"/>
                <w:szCs w:val="20"/>
              </w:rPr>
              <w:t xml:space="preserve"> </w:t>
            </w:r>
            <w:r w:rsidRPr="00223852">
              <w:rPr>
                <w:rFonts w:ascii="ＭＳ 明朝" w:hAnsi="ＭＳ 明朝" w:hint="eastAsia"/>
                <w:sz w:val="20"/>
                <w:szCs w:val="20"/>
              </w:rPr>
              <w:t>賃借</w:t>
            </w:r>
          </w:p>
        </w:tc>
        <w:tc>
          <w:tcPr>
            <w:tcW w:w="1908" w:type="dxa"/>
            <w:gridSpan w:val="3"/>
            <w:vMerge/>
            <w:vAlign w:val="center"/>
          </w:tcPr>
          <w:p w:rsidR="00381079" w:rsidRPr="00223852" w:rsidRDefault="00381079" w:rsidP="004D3655">
            <w:pPr>
              <w:wordWrap w:val="0"/>
              <w:rPr>
                <w:rFonts w:ascii="ＭＳ 明朝"/>
                <w:sz w:val="20"/>
                <w:szCs w:val="20"/>
              </w:rPr>
            </w:pPr>
          </w:p>
        </w:tc>
        <w:tc>
          <w:tcPr>
            <w:tcW w:w="1983" w:type="dxa"/>
            <w:gridSpan w:val="2"/>
            <w:vMerge/>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219"/>
        </w:trPr>
        <w:tc>
          <w:tcPr>
            <w:tcW w:w="1473" w:type="dxa"/>
            <w:vMerge w:val="restart"/>
            <w:tcBorders>
              <w:lef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施設名</w:t>
            </w:r>
          </w:p>
        </w:tc>
        <w:tc>
          <w:tcPr>
            <w:tcW w:w="1296" w:type="dxa"/>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規模等</w:t>
            </w:r>
          </w:p>
          <w:p w:rsidR="00381079" w:rsidRPr="00223852" w:rsidRDefault="00381079" w:rsidP="004D3655">
            <w:pPr>
              <w:spacing w:line="240" w:lineRule="exact"/>
              <w:jc w:val="center"/>
              <w:rPr>
                <w:rFonts w:ascii="ＭＳ 明朝"/>
                <w:sz w:val="16"/>
                <w:szCs w:val="16"/>
              </w:rPr>
            </w:pPr>
            <w:r w:rsidRPr="00223852">
              <w:rPr>
                <w:rFonts w:ascii="ＭＳ 明朝" w:hAnsi="ＭＳ 明朝" w:hint="eastAsia"/>
                <w:sz w:val="16"/>
                <w:szCs w:val="16"/>
              </w:rPr>
              <w:t>例：鉄骨２階建</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16"/>
                <w:szCs w:val="16"/>
              </w:rPr>
              <w:t>駐車台数</w:t>
            </w:r>
            <w:r w:rsidRPr="00223852">
              <w:rPr>
                <w:rFonts w:ascii="ＭＳ 明朝" w:hAnsi="ＭＳ 明朝"/>
                <w:sz w:val="16"/>
                <w:szCs w:val="16"/>
              </w:rPr>
              <w:t>20</w:t>
            </w:r>
            <w:r w:rsidRPr="00223852">
              <w:rPr>
                <w:rFonts w:ascii="ＭＳ 明朝" w:hAnsi="ＭＳ 明朝" w:hint="eastAsia"/>
                <w:sz w:val="16"/>
                <w:szCs w:val="16"/>
              </w:rPr>
              <w:t xml:space="preserve">台　</w:t>
            </w:r>
          </w:p>
        </w:tc>
        <w:tc>
          <w:tcPr>
            <w:tcW w:w="1452" w:type="dxa"/>
            <w:gridSpan w:val="2"/>
            <w:vMerge w:val="restart"/>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453" w:type="dxa"/>
            <w:gridSpan w:val="2"/>
            <w:vMerge w:val="restart"/>
            <w:vAlign w:val="center"/>
          </w:tcPr>
          <w:p w:rsidR="00381079" w:rsidRPr="00223852" w:rsidRDefault="00381079" w:rsidP="004D3655">
            <w:pPr>
              <w:spacing w:line="240" w:lineRule="exact"/>
              <w:rPr>
                <w:rFonts w:ascii="ＭＳ 明朝"/>
                <w:sz w:val="20"/>
                <w:szCs w:val="20"/>
              </w:rPr>
            </w:pPr>
            <w:r w:rsidRPr="00223852">
              <w:rPr>
                <w:rFonts w:ascii="ＭＳ 明朝" w:hAnsi="ＭＳ 明朝" w:hint="eastAsia"/>
                <w:sz w:val="20"/>
                <w:szCs w:val="20"/>
              </w:rPr>
              <w:t>補助対象経費</w:t>
            </w:r>
          </w:p>
        </w:tc>
        <w:tc>
          <w:tcPr>
            <w:tcW w:w="2354" w:type="dxa"/>
            <w:gridSpan w:val="3"/>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内訳</w:t>
            </w:r>
          </w:p>
        </w:tc>
        <w:tc>
          <w:tcPr>
            <w:tcW w:w="1152" w:type="dxa"/>
            <w:vMerge w:val="restart"/>
            <w:tcBorders>
              <w:right w:val="single" w:sz="4" w:space="0" w:color="auto"/>
            </w:tcBorders>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255"/>
        </w:trPr>
        <w:tc>
          <w:tcPr>
            <w:tcW w:w="1473" w:type="dxa"/>
            <w:vMerge/>
            <w:tcBorders>
              <w:left w:val="single" w:sz="4" w:space="0" w:color="auto"/>
            </w:tcBorders>
            <w:vAlign w:val="center"/>
          </w:tcPr>
          <w:p w:rsidR="00381079" w:rsidRPr="00223852" w:rsidRDefault="00381079" w:rsidP="004D3655">
            <w:pPr>
              <w:spacing w:line="240" w:lineRule="exact"/>
              <w:rPr>
                <w:rFonts w:ascii="ＭＳ 明朝"/>
                <w:sz w:val="20"/>
                <w:szCs w:val="20"/>
              </w:rPr>
            </w:pPr>
          </w:p>
        </w:tc>
        <w:tc>
          <w:tcPr>
            <w:tcW w:w="1296" w:type="dxa"/>
            <w:vMerge/>
            <w:vAlign w:val="center"/>
          </w:tcPr>
          <w:p w:rsidR="00381079" w:rsidRPr="00223852" w:rsidRDefault="00381079" w:rsidP="004D3655">
            <w:pPr>
              <w:spacing w:line="240" w:lineRule="exact"/>
              <w:rPr>
                <w:rFonts w:ascii="ＭＳ 明朝"/>
                <w:sz w:val="20"/>
                <w:szCs w:val="20"/>
              </w:rPr>
            </w:pPr>
          </w:p>
        </w:tc>
        <w:tc>
          <w:tcPr>
            <w:tcW w:w="1452" w:type="dxa"/>
            <w:gridSpan w:val="2"/>
            <w:vMerge/>
            <w:vAlign w:val="center"/>
          </w:tcPr>
          <w:p w:rsidR="00381079" w:rsidRPr="00223852" w:rsidRDefault="00381079" w:rsidP="004D3655">
            <w:pPr>
              <w:spacing w:line="240" w:lineRule="exact"/>
              <w:rPr>
                <w:rFonts w:ascii="ＭＳ 明朝"/>
                <w:sz w:val="20"/>
                <w:szCs w:val="20"/>
              </w:rPr>
            </w:pPr>
          </w:p>
        </w:tc>
        <w:tc>
          <w:tcPr>
            <w:tcW w:w="1453" w:type="dxa"/>
            <w:gridSpan w:val="2"/>
            <w:vMerge/>
            <w:vAlign w:val="center"/>
          </w:tcPr>
          <w:p w:rsidR="00381079" w:rsidRPr="00223852" w:rsidRDefault="00381079" w:rsidP="004D3655">
            <w:pPr>
              <w:spacing w:line="240" w:lineRule="exact"/>
              <w:rPr>
                <w:rFonts w:ascii="ＭＳ 明朝"/>
                <w:sz w:val="20"/>
                <w:szCs w:val="20"/>
              </w:rPr>
            </w:pPr>
          </w:p>
        </w:tc>
        <w:tc>
          <w:tcPr>
            <w:tcW w:w="11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補助金</w:t>
            </w:r>
          </w:p>
        </w:tc>
        <w:tc>
          <w:tcPr>
            <w:tcW w:w="1178" w:type="dxa"/>
            <w:gridSpan w:val="2"/>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自己資金</w:t>
            </w:r>
          </w:p>
        </w:tc>
        <w:tc>
          <w:tcPr>
            <w:tcW w:w="1152" w:type="dxa"/>
            <w:vMerge/>
            <w:tcBorders>
              <w:right w:val="single" w:sz="4" w:space="0" w:color="auto"/>
            </w:tcBorders>
            <w:vAlign w:val="center"/>
          </w:tcPr>
          <w:p w:rsidR="00381079" w:rsidRPr="00223852" w:rsidRDefault="00381079" w:rsidP="004D3655">
            <w:pPr>
              <w:spacing w:line="240" w:lineRule="exact"/>
              <w:rPr>
                <w:rFonts w:ascii="ＭＳ 明朝"/>
                <w:sz w:val="20"/>
                <w:szCs w:val="20"/>
              </w:rPr>
            </w:pPr>
          </w:p>
        </w:tc>
      </w:tr>
      <w:tr w:rsidR="00381079" w:rsidRPr="00223852" w:rsidTr="004D3655">
        <w:trPr>
          <w:trHeight w:val="187"/>
        </w:trPr>
        <w:tc>
          <w:tcPr>
            <w:tcW w:w="1473" w:type="dxa"/>
            <w:tcBorders>
              <w:left w:val="single" w:sz="4" w:space="0" w:color="auto"/>
            </w:tcBorders>
            <w:vAlign w:val="center"/>
          </w:tcPr>
          <w:p w:rsidR="00381079" w:rsidRPr="00223852" w:rsidRDefault="00381079" w:rsidP="004D3655">
            <w:pPr>
              <w:wordWrap w:val="0"/>
              <w:rPr>
                <w:rFonts w:ascii="ＭＳ 明朝"/>
                <w:sz w:val="20"/>
                <w:szCs w:val="20"/>
              </w:rPr>
            </w:pPr>
          </w:p>
        </w:tc>
        <w:tc>
          <w:tcPr>
            <w:tcW w:w="1296" w:type="dxa"/>
            <w:vAlign w:val="center"/>
          </w:tcPr>
          <w:p w:rsidR="00381079" w:rsidRPr="00223852" w:rsidRDefault="00381079" w:rsidP="004D3655">
            <w:pPr>
              <w:wordWrap w:val="0"/>
              <w:rPr>
                <w:rFonts w:ascii="ＭＳ 明朝"/>
                <w:sz w:val="20"/>
                <w:szCs w:val="20"/>
              </w:rPr>
            </w:pPr>
          </w:p>
        </w:tc>
        <w:tc>
          <w:tcPr>
            <w:tcW w:w="1452" w:type="dxa"/>
            <w:gridSpan w:val="2"/>
            <w:vAlign w:val="center"/>
          </w:tcPr>
          <w:p w:rsidR="00381079" w:rsidRPr="00223852" w:rsidRDefault="00381079" w:rsidP="004D3655">
            <w:pPr>
              <w:wordWrap w:val="0"/>
              <w:rPr>
                <w:rFonts w:ascii="ＭＳ 明朝"/>
                <w:sz w:val="20"/>
                <w:szCs w:val="20"/>
              </w:rPr>
            </w:pPr>
          </w:p>
        </w:tc>
        <w:tc>
          <w:tcPr>
            <w:tcW w:w="1453" w:type="dxa"/>
            <w:gridSpan w:val="2"/>
            <w:vAlign w:val="center"/>
          </w:tcPr>
          <w:p w:rsidR="00381079" w:rsidRPr="00223852" w:rsidRDefault="00381079" w:rsidP="004D3655">
            <w:pPr>
              <w:wordWrap w:val="0"/>
              <w:rPr>
                <w:rFonts w:ascii="ＭＳ 明朝"/>
                <w:sz w:val="20"/>
                <w:szCs w:val="20"/>
              </w:rPr>
            </w:pPr>
          </w:p>
        </w:tc>
        <w:tc>
          <w:tcPr>
            <w:tcW w:w="1176" w:type="dxa"/>
            <w:vAlign w:val="center"/>
          </w:tcPr>
          <w:p w:rsidR="00381079" w:rsidRPr="00223852" w:rsidRDefault="00381079" w:rsidP="004D3655">
            <w:pPr>
              <w:wordWrap w:val="0"/>
              <w:rPr>
                <w:rFonts w:ascii="ＭＳ 明朝"/>
                <w:sz w:val="20"/>
                <w:szCs w:val="20"/>
              </w:rPr>
            </w:pPr>
          </w:p>
        </w:tc>
        <w:tc>
          <w:tcPr>
            <w:tcW w:w="1178" w:type="dxa"/>
            <w:gridSpan w:val="2"/>
            <w:vAlign w:val="center"/>
          </w:tcPr>
          <w:p w:rsidR="00381079" w:rsidRPr="00223852" w:rsidRDefault="00381079" w:rsidP="004D3655">
            <w:pPr>
              <w:wordWrap w:val="0"/>
              <w:rPr>
                <w:rFonts w:ascii="ＭＳ 明朝"/>
                <w:sz w:val="20"/>
                <w:szCs w:val="20"/>
              </w:rPr>
            </w:pPr>
          </w:p>
        </w:tc>
        <w:tc>
          <w:tcPr>
            <w:tcW w:w="1152" w:type="dxa"/>
            <w:tcBorders>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38"/>
        </w:trPr>
        <w:tc>
          <w:tcPr>
            <w:tcW w:w="1473" w:type="dxa"/>
            <w:tcBorders>
              <w:left w:val="single" w:sz="4" w:space="0" w:color="auto"/>
              <w:bottom w:val="double" w:sz="4" w:space="0" w:color="auto"/>
            </w:tcBorders>
            <w:vAlign w:val="center"/>
          </w:tcPr>
          <w:p w:rsidR="00381079" w:rsidRPr="00223852" w:rsidRDefault="00381079" w:rsidP="004D3655">
            <w:pPr>
              <w:wordWrap w:val="0"/>
              <w:rPr>
                <w:rFonts w:ascii="ＭＳ 明朝"/>
                <w:sz w:val="20"/>
                <w:szCs w:val="20"/>
              </w:rPr>
            </w:pPr>
          </w:p>
        </w:tc>
        <w:tc>
          <w:tcPr>
            <w:tcW w:w="129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452"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bottom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bottom w:val="double" w:sz="4" w:space="0" w:color="auto"/>
              <w:right w:val="sing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98"/>
        </w:trPr>
        <w:tc>
          <w:tcPr>
            <w:tcW w:w="2769" w:type="dxa"/>
            <w:gridSpan w:val="2"/>
            <w:tcBorders>
              <w:top w:val="double" w:sz="4" w:space="0" w:color="auto"/>
              <w:left w:val="sing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452"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453"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76" w:type="dxa"/>
            <w:tcBorders>
              <w:top w:val="double" w:sz="4" w:space="0" w:color="auto"/>
            </w:tcBorders>
            <w:vAlign w:val="center"/>
          </w:tcPr>
          <w:p w:rsidR="00381079" w:rsidRPr="00223852" w:rsidRDefault="00381079" w:rsidP="004D3655">
            <w:pPr>
              <w:wordWrap w:val="0"/>
              <w:rPr>
                <w:rFonts w:ascii="ＭＳ 明朝"/>
                <w:sz w:val="20"/>
                <w:szCs w:val="20"/>
              </w:rPr>
            </w:pPr>
          </w:p>
        </w:tc>
        <w:tc>
          <w:tcPr>
            <w:tcW w:w="1178" w:type="dxa"/>
            <w:gridSpan w:val="2"/>
            <w:tcBorders>
              <w:top w:val="double" w:sz="4" w:space="0" w:color="auto"/>
            </w:tcBorders>
            <w:vAlign w:val="center"/>
          </w:tcPr>
          <w:p w:rsidR="00381079" w:rsidRPr="00223852" w:rsidRDefault="00381079" w:rsidP="004D3655">
            <w:pPr>
              <w:wordWrap w:val="0"/>
              <w:rPr>
                <w:rFonts w:ascii="ＭＳ 明朝"/>
                <w:sz w:val="20"/>
                <w:szCs w:val="20"/>
              </w:rPr>
            </w:pPr>
          </w:p>
        </w:tc>
        <w:tc>
          <w:tcPr>
            <w:tcW w:w="1152" w:type="dxa"/>
            <w:tcBorders>
              <w:top w:val="double" w:sz="4" w:space="0" w:color="auto"/>
              <w:right w:val="sing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223852" w:rsidRDefault="00381079" w:rsidP="00142C5D">
      <w:pPr>
        <w:wordWrap w:val="0"/>
        <w:spacing w:line="240" w:lineRule="exact"/>
        <w:ind w:firstLineChars="100" w:firstLine="180"/>
        <w:rPr>
          <w:rFonts w:ascii="ＭＳ 明朝"/>
          <w:sz w:val="18"/>
          <w:szCs w:val="18"/>
        </w:rPr>
      </w:pPr>
    </w:p>
    <w:p w:rsidR="00381079" w:rsidRPr="00F46745" w:rsidRDefault="00381079" w:rsidP="00142C5D">
      <w:pPr>
        <w:wordWrap w:val="0"/>
        <w:spacing w:line="240" w:lineRule="exact"/>
        <w:rPr>
          <w:rFonts w:ascii="ＭＳ 明朝"/>
          <w:sz w:val="20"/>
          <w:szCs w:val="20"/>
        </w:rPr>
      </w:pPr>
      <w:r w:rsidRPr="00F46745">
        <w:rPr>
          <w:rFonts w:ascii="ＭＳ 明朝" w:hAnsi="ＭＳ 明朝" w:hint="eastAsia"/>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1269"/>
        <w:gridCol w:w="1269"/>
        <w:gridCol w:w="987"/>
        <w:gridCol w:w="1482"/>
        <w:gridCol w:w="1234"/>
        <w:gridCol w:w="1134"/>
        <w:gridCol w:w="1134"/>
      </w:tblGrid>
      <w:tr w:rsidR="00381079" w:rsidRPr="00223852" w:rsidTr="004D3655">
        <w:trPr>
          <w:trHeight w:val="383"/>
        </w:trPr>
        <w:tc>
          <w:tcPr>
            <w:tcW w:w="671"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Ｎｏ</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事業者名</w:t>
            </w:r>
          </w:p>
        </w:tc>
        <w:tc>
          <w:tcPr>
            <w:tcW w:w="1269"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事業内容</w:t>
            </w:r>
          </w:p>
        </w:tc>
        <w:tc>
          <w:tcPr>
            <w:tcW w:w="98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区分</w:t>
            </w:r>
          </w:p>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※１</w:t>
            </w:r>
          </w:p>
        </w:tc>
        <w:tc>
          <w:tcPr>
            <w:tcW w:w="1482"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被災状況※２</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hint="eastAsia"/>
                <w:sz w:val="20"/>
                <w:szCs w:val="20"/>
              </w:rPr>
              <w:t>例：全壊、半壊</w:t>
            </w:r>
            <w:r w:rsidRPr="00223852">
              <w:rPr>
                <w:rFonts w:ascii="ＭＳ 明朝" w:hAnsi="ＭＳ 明朝"/>
                <w:sz w:val="20"/>
                <w:szCs w:val="20"/>
              </w:rPr>
              <w:t xml:space="preserve"> </w:t>
            </w:r>
          </w:p>
        </w:tc>
        <w:tc>
          <w:tcPr>
            <w:tcW w:w="12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事業の用に供する設備の有無※３</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被災前の</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13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面積</w:t>
            </w:r>
          </w:p>
        </w:tc>
      </w:tr>
      <w:tr w:rsidR="00381079" w:rsidRPr="00223852" w:rsidTr="004D3655">
        <w:trPr>
          <w:trHeight w:val="164"/>
        </w:trPr>
        <w:tc>
          <w:tcPr>
            <w:tcW w:w="671" w:type="dxa"/>
          </w:tcPr>
          <w:p w:rsidR="00381079" w:rsidRPr="00223852" w:rsidRDefault="00381079" w:rsidP="004D3655">
            <w:pPr>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c>
          <w:tcPr>
            <w:tcW w:w="11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241"/>
        </w:trPr>
        <w:tc>
          <w:tcPr>
            <w:tcW w:w="671" w:type="dxa"/>
          </w:tcPr>
          <w:p w:rsidR="00381079" w:rsidRPr="00223852" w:rsidRDefault="00381079" w:rsidP="004D3655">
            <w:pPr>
              <w:wordWrap w:val="0"/>
              <w:jc w:val="center"/>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1269" w:type="dxa"/>
          </w:tcPr>
          <w:p w:rsidR="00381079" w:rsidRPr="00223852" w:rsidRDefault="00381079" w:rsidP="004D3655">
            <w:pPr>
              <w:wordWrap w:val="0"/>
              <w:rPr>
                <w:rFonts w:ascii="ＭＳ 明朝"/>
                <w:sz w:val="20"/>
                <w:szCs w:val="20"/>
              </w:rPr>
            </w:pPr>
          </w:p>
        </w:tc>
        <w:tc>
          <w:tcPr>
            <w:tcW w:w="987" w:type="dxa"/>
          </w:tcPr>
          <w:p w:rsidR="00381079" w:rsidRPr="00223852" w:rsidRDefault="00381079" w:rsidP="004D3655">
            <w:pPr>
              <w:wordWrap w:val="0"/>
              <w:rPr>
                <w:rFonts w:ascii="ＭＳ 明朝"/>
                <w:sz w:val="20"/>
                <w:szCs w:val="20"/>
              </w:rPr>
            </w:pPr>
          </w:p>
        </w:tc>
        <w:tc>
          <w:tcPr>
            <w:tcW w:w="1482" w:type="dxa"/>
          </w:tcPr>
          <w:p w:rsidR="00381079" w:rsidRPr="00223852" w:rsidRDefault="00381079" w:rsidP="004D3655">
            <w:pPr>
              <w:wordWrap w:val="0"/>
              <w:rPr>
                <w:rFonts w:ascii="ＭＳ 明朝"/>
                <w:sz w:val="20"/>
                <w:szCs w:val="20"/>
              </w:rPr>
            </w:pPr>
          </w:p>
        </w:tc>
        <w:tc>
          <w:tcPr>
            <w:tcW w:w="1234"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bottom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29"/>
        </w:trPr>
        <w:tc>
          <w:tcPr>
            <w:tcW w:w="5678" w:type="dxa"/>
            <w:gridSpan w:val="5"/>
            <w:vMerge w:val="restart"/>
            <w:tcBorders>
              <w:left w:val="nil"/>
            </w:tcBorders>
          </w:tcPr>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※１．区分（被災中小企業、中小企業、その他）</w:t>
            </w:r>
          </w:p>
          <w:p w:rsidR="00381079" w:rsidRPr="00223852" w:rsidRDefault="00381079" w:rsidP="004D3655">
            <w:pPr>
              <w:wordWrap w:val="0"/>
              <w:spacing w:line="240" w:lineRule="exact"/>
              <w:rPr>
                <w:rFonts w:ascii="ＭＳ 明朝"/>
                <w:sz w:val="18"/>
                <w:szCs w:val="18"/>
              </w:rPr>
            </w:pPr>
            <w:r w:rsidRPr="00223852">
              <w:rPr>
                <w:rFonts w:ascii="ＭＳ 明朝" w:hAnsi="ＭＳ 明朝" w:hint="eastAsia"/>
                <w:sz w:val="18"/>
                <w:szCs w:val="18"/>
              </w:rPr>
              <w:t>※２．被災中小企業のみ記載してください。</w:t>
            </w:r>
          </w:p>
          <w:p w:rsidR="00381079" w:rsidRPr="00223852" w:rsidRDefault="00381079" w:rsidP="004D3655">
            <w:pPr>
              <w:wordWrap w:val="0"/>
              <w:spacing w:line="240" w:lineRule="exact"/>
              <w:ind w:left="540" w:hangingChars="300" w:hanging="540"/>
              <w:rPr>
                <w:rFonts w:ascii="ＭＳ 明朝"/>
                <w:sz w:val="20"/>
                <w:szCs w:val="20"/>
              </w:rPr>
            </w:pPr>
            <w:r w:rsidRPr="00223852">
              <w:rPr>
                <w:rFonts w:ascii="ＭＳ 明朝" w:hAnsi="ＭＳ 明朝" w:hint="eastAsia"/>
                <w:sz w:val="18"/>
                <w:szCs w:val="18"/>
              </w:rPr>
              <w:t>※３．補助対象となる事業の用に供する設備がある場合は○、ない場合は×を記載してください。（被災中小企業のみ）</w:t>
            </w:r>
          </w:p>
        </w:tc>
        <w:tc>
          <w:tcPr>
            <w:tcW w:w="1234" w:type="dxa"/>
            <w:tcBorders>
              <w:top w:val="double" w:sz="4" w:space="0" w:color="auto"/>
            </w:tcBorders>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合　　計</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c>
          <w:tcPr>
            <w:tcW w:w="1134" w:type="dxa"/>
            <w:tcBorders>
              <w:top w:val="double" w:sz="4" w:space="0" w:color="auto"/>
            </w:tcBorders>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64"/>
        </w:trPr>
        <w:tc>
          <w:tcPr>
            <w:tcW w:w="5678" w:type="dxa"/>
            <w:gridSpan w:val="5"/>
            <w:vMerge/>
            <w:tcBorders>
              <w:left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共用部分</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r w:rsidR="00381079" w:rsidRPr="00223852" w:rsidTr="004D3655">
        <w:trPr>
          <w:trHeight w:val="199"/>
        </w:trPr>
        <w:tc>
          <w:tcPr>
            <w:tcW w:w="5678" w:type="dxa"/>
            <w:gridSpan w:val="5"/>
            <w:vMerge/>
            <w:tcBorders>
              <w:left w:val="nil"/>
              <w:bottom w:val="nil"/>
            </w:tcBorders>
          </w:tcPr>
          <w:p w:rsidR="00381079" w:rsidRPr="00223852" w:rsidRDefault="00381079" w:rsidP="004D3655">
            <w:pPr>
              <w:wordWrap w:val="0"/>
              <w:rPr>
                <w:rFonts w:ascii="ＭＳ 明朝"/>
                <w:sz w:val="20"/>
                <w:szCs w:val="20"/>
              </w:rPr>
            </w:pPr>
          </w:p>
        </w:tc>
        <w:tc>
          <w:tcPr>
            <w:tcW w:w="1234" w:type="dxa"/>
            <w:vAlign w:val="center"/>
          </w:tcPr>
          <w:p w:rsidR="00381079" w:rsidRPr="00223852" w:rsidRDefault="00381079" w:rsidP="004D3655">
            <w:pPr>
              <w:wordWrap w:val="0"/>
              <w:jc w:val="right"/>
              <w:rPr>
                <w:rFonts w:ascii="ＭＳ 明朝"/>
                <w:sz w:val="20"/>
                <w:szCs w:val="20"/>
              </w:rPr>
            </w:pPr>
            <w:r w:rsidRPr="00223852">
              <w:rPr>
                <w:rFonts w:ascii="ＭＳ 明朝" w:hAnsi="ＭＳ 明朝" w:hint="eastAsia"/>
                <w:sz w:val="20"/>
                <w:szCs w:val="20"/>
              </w:rPr>
              <w:t>延床面積</w:t>
            </w:r>
          </w:p>
        </w:tc>
        <w:tc>
          <w:tcPr>
            <w:tcW w:w="1134" w:type="dxa"/>
            <w:tcBorders>
              <w:tr2bl w:val="single" w:sz="4" w:space="0" w:color="auto"/>
            </w:tcBorders>
            <w:vAlign w:val="center"/>
          </w:tcPr>
          <w:p w:rsidR="00381079" w:rsidRPr="00223852" w:rsidRDefault="00381079" w:rsidP="004D3655">
            <w:pPr>
              <w:jc w:val="right"/>
              <w:rPr>
                <w:rFonts w:ascii="ＭＳ 明朝"/>
                <w:sz w:val="20"/>
                <w:szCs w:val="20"/>
              </w:rPr>
            </w:pPr>
          </w:p>
        </w:tc>
        <w:tc>
          <w:tcPr>
            <w:tcW w:w="1134" w:type="dxa"/>
            <w:vAlign w:val="center"/>
          </w:tcPr>
          <w:p w:rsidR="00381079" w:rsidRPr="00223852" w:rsidRDefault="00381079" w:rsidP="004D3655">
            <w:pPr>
              <w:jc w:val="right"/>
              <w:rPr>
                <w:rFonts w:ascii="ＭＳ 明朝"/>
                <w:sz w:val="20"/>
                <w:szCs w:val="20"/>
              </w:rPr>
            </w:pPr>
            <w:r w:rsidRPr="00223852">
              <w:rPr>
                <w:rFonts w:ascii="ＭＳ 明朝" w:hAnsi="ＭＳ 明朝" w:hint="eastAsia"/>
                <w:sz w:val="20"/>
                <w:szCs w:val="20"/>
              </w:rPr>
              <w:t>㎡</w:t>
            </w:r>
          </w:p>
        </w:tc>
      </w:tr>
    </w:tbl>
    <w:p w:rsidR="00381079" w:rsidRPr="00F46745" w:rsidRDefault="00381079" w:rsidP="00142C5D">
      <w:pPr>
        <w:wordWrap w:val="0"/>
        <w:spacing w:line="240" w:lineRule="exact"/>
        <w:rPr>
          <w:rFonts w:ascii="ＭＳ 明朝"/>
          <w:sz w:val="18"/>
          <w:szCs w:val="18"/>
        </w:rPr>
      </w:pPr>
      <w:r w:rsidRPr="00F46745">
        <w:rPr>
          <w:rFonts w:ascii="ＭＳ 明朝" w:hAnsi="ＭＳ 明朝" w:hint="eastAsia"/>
          <w:sz w:val="18"/>
          <w:szCs w:val="18"/>
        </w:rPr>
        <w:t xml:space="preserve">【添付書類】①テナント配置図　</w:t>
      </w: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223852" w:rsidRDefault="00381079" w:rsidP="00142C5D">
      <w:pPr>
        <w:wordWrap w:val="0"/>
        <w:rPr>
          <w:rFonts w:ascii="ＭＳ 明朝"/>
          <w:b/>
          <w:sz w:val="20"/>
          <w:szCs w:val="20"/>
        </w:rPr>
      </w:pPr>
    </w:p>
    <w:p w:rsidR="00381079" w:rsidRPr="00F46745" w:rsidRDefault="00381079" w:rsidP="00142C5D">
      <w:pPr>
        <w:wordWrap w:val="0"/>
        <w:rPr>
          <w:rFonts w:ascii="ＭＳ 明朝"/>
          <w:sz w:val="20"/>
          <w:szCs w:val="20"/>
        </w:rPr>
      </w:pPr>
      <w:r w:rsidRPr="00F46745">
        <w:rPr>
          <w:rFonts w:ascii="ＭＳ 明朝" w:hAnsi="ＭＳ 明朝" w:hint="eastAsia"/>
          <w:sz w:val="20"/>
          <w:szCs w:val="20"/>
        </w:rPr>
        <w:lastRenderedPageBreak/>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1878"/>
        <w:gridCol w:w="1878"/>
        <w:gridCol w:w="1878"/>
        <w:gridCol w:w="1878"/>
      </w:tblGrid>
      <w:tr w:rsidR="00381079" w:rsidRPr="00223852" w:rsidTr="004D3655">
        <w:trPr>
          <w:trHeight w:val="287"/>
        </w:trPr>
        <w:tc>
          <w:tcPr>
            <w:tcW w:w="166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入居事業者数割合（％）</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w:t>
            </w:r>
          </w:p>
        </w:tc>
        <w:tc>
          <w:tcPr>
            <w:tcW w:w="1878"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店舗面積割合（％）</w:t>
            </w:r>
          </w:p>
        </w:tc>
      </w:tr>
      <w:tr w:rsidR="00381079" w:rsidRPr="00223852" w:rsidTr="004D3655">
        <w:trPr>
          <w:trHeight w:val="70"/>
        </w:trPr>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被災中小企業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中小企業</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その他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Pr>
          <w:p w:rsidR="00381079" w:rsidRPr="00223852" w:rsidRDefault="00381079" w:rsidP="004D3655">
            <w:pPr>
              <w:spacing w:line="240" w:lineRule="exact"/>
              <w:jc w:val="left"/>
              <w:rPr>
                <w:rFonts w:ascii="ＭＳ 明朝"/>
                <w:sz w:val="20"/>
                <w:szCs w:val="20"/>
              </w:rPr>
            </w:pPr>
            <w:r w:rsidRPr="00223852">
              <w:rPr>
                <w:rFonts w:ascii="ＭＳ 明朝" w:hAnsi="ＭＳ 明朝" w:hint="eastAsia"/>
                <w:sz w:val="20"/>
                <w:szCs w:val="20"/>
              </w:rPr>
              <w:t>補助対象外</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r>
      <w:tr w:rsidR="00381079" w:rsidRPr="00223852" w:rsidTr="004D3655">
        <w:tc>
          <w:tcPr>
            <w:tcW w:w="1668" w:type="dxa"/>
            <w:tcBorders>
              <w:top w:val="double" w:sz="4" w:space="0" w:color="auto"/>
            </w:tcBorders>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合　　計</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者</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hint="eastAsia"/>
                <w:sz w:val="20"/>
                <w:szCs w:val="20"/>
              </w:rPr>
              <w:t>㎡</w:t>
            </w:r>
          </w:p>
        </w:tc>
        <w:tc>
          <w:tcPr>
            <w:tcW w:w="1878" w:type="dxa"/>
            <w:tcBorders>
              <w:top w:val="double" w:sz="4" w:space="0" w:color="auto"/>
            </w:tcBorders>
          </w:tcPr>
          <w:p w:rsidR="00381079" w:rsidRPr="00223852" w:rsidRDefault="00381079" w:rsidP="004D3655">
            <w:pPr>
              <w:spacing w:line="240" w:lineRule="exact"/>
              <w:jc w:val="right"/>
              <w:rPr>
                <w:rFonts w:ascii="ＭＳ 明朝"/>
                <w:sz w:val="20"/>
                <w:szCs w:val="20"/>
              </w:rPr>
            </w:pPr>
            <w:r w:rsidRPr="00223852">
              <w:rPr>
                <w:rFonts w:ascii="ＭＳ 明朝" w:hAnsi="ＭＳ 明朝"/>
                <w:sz w:val="20"/>
                <w:szCs w:val="20"/>
              </w:rPr>
              <w:t>100</w:t>
            </w:r>
            <w:r w:rsidRPr="00223852">
              <w:rPr>
                <w:rFonts w:ascii="ＭＳ 明朝" w:hAnsi="ＭＳ 明朝" w:hint="eastAsia"/>
                <w:sz w:val="20"/>
                <w:szCs w:val="20"/>
              </w:rPr>
              <w:t>％</w:t>
            </w:r>
          </w:p>
        </w:tc>
      </w:tr>
    </w:tbl>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※以下の要件を満たすことが必要です。</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１</w:t>
      </w:r>
      <w:r w:rsidRPr="00223852">
        <w:rPr>
          <w:rFonts w:ascii="ＭＳ 明朝" w:hAnsi="ＭＳ 明朝"/>
          <w:sz w:val="18"/>
          <w:szCs w:val="18"/>
        </w:rPr>
        <w:t>)</w:t>
      </w:r>
      <w:r w:rsidRPr="00223852">
        <w:rPr>
          <w:rFonts w:ascii="ＭＳ 明朝" w:hAnsi="ＭＳ 明朝" w:hint="eastAsia"/>
          <w:sz w:val="18"/>
          <w:szCs w:val="18"/>
        </w:rPr>
        <w:t>大企業が入居する店舗面積割合が１／２未満であること。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２</w:t>
      </w:r>
      <w:r w:rsidRPr="00223852">
        <w:rPr>
          <w:rFonts w:ascii="ＭＳ 明朝" w:hAnsi="ＭＳ 明朝"/>
          <w:sz w:val="18"/>
          <w:szCs w:val="18"/>
        </w:rPr>
        <w:t>)</w:t>
      </w:r>
      <w:r w:rsidRPr="00223852">
        <w:rPr>
          <w:rFonts w:ascii="ＭＳ 明朝" w:hAnsi="ＭＳ 明朝" w:hint="eastAsia"/>
          <w:sz w:val="18"/>
          <w:szCs w:val="18"/>
        </w:rPr>
        <w:t>入居事業者のうち、被災中小企業者の数が１／２以上であること。</w:t>
      </w:r>
    </w:p>
    <w:p w:rsidR="00381079" w:rsidRPr="00223852" w:rsidRDefault="00381079" w:rsidP="00142C5D">
      <w:pPr>
        <w:wordWrap w:val="0"/>
        <w:spacing w:line="240" w:lineRule="exact"/>
        <w:ind w:firstLineChars="100" w:firstLine="180"/>
        <w:rPr>
          <w:rFonts w:ascii="ＭＳ 明朝"/>
          <w:sz w:val="18"/>
          <w:szCs w:val="18"/>
        </w:rPr>
      </w:pPr>
      <w:r w:rsidRPr="00223852">
        <w:rPr>
          <w:rFonts w:ascii="ＭＳ 明朝" w:hAnsi="ＭＳ 明朝" w:hint="eastAsia"/>
          <w:sz w:val="18"/>
          <w:szCs w:val="18"/>
        </w:rPr>
        <w:t>上記２要件が満たされない場合は、以下の要件を満たしていることがわかる資料を添付すること。</w:t>
      </w:r>
    </w:p>
    <w:p w:rsidR="00381079" w:rsidRPr="00223852" w:rsidRDefault="00381079" w:rsidP="00142C5D">
      <w:pPr>
        <w:wordWrap w:val="0"/>
        <w:spacing w:line="240" w:lineRule="exact"/>
        <w:rPr>
          <w:rFonts w:ascii="ＭＳ 明朝"/>
          <w:sz w:val="18"/>
          <w:szCs w:val="18"/>
        </w:rPr>
      </w:pPr>
      <w:r w:rsidRPr="00223852">
        <w:rPr>
          <w:rFonts w:ascii="ＭＳ 明朝" w:hAnsi="ＭＳ 明朝" w:hint="eastAsia"/>
          <w:sz w:val="18"/>
          <w:szCs w:val="18"/>
        </w:rPr>
        <w:t xml:space="preserve">　３</w:t>
      </w:r>
      <w:r w:rsidRPr="00223852">
        <w:rPr>
          <w:rFonts w:ascii="ＭＳ 明朝" w:hAnsi="ＭＳ 明朝"/>
          <w:sz w:val="18"/>
          <w:szCs w:val="18"/>
        </w:rPr>
        <w:t>)</w:t>
      </w:r>
      <w:r w:rsidRPr="00223852">
        <w:rPr>
          <w:rFonts w:ascii="ＭＳ 明朝" w:hAnsi="ＭＳ 明朝" w:hint="eastAsia"/>
          <w:sz w:val="18"/>
          <w:szCs w:val="18"/>
        </w:rPr>
        <w:t>事業実施主体等が入居テナントの公募、又は被災中小企業者の入居意向調査を行っていること。</w:t>
      </w:r>
    </w:p>
    <w:p w:rsidR="00381079" w:rsidRPr="00223852" w:rsidRDefault="00381079" w:rsidP="00142C5D">
      <w:pPr>
        <w:wordWrap w:val="0"/>
        <w:spacing w:line="240" w:lineRule="exact"/>
        <w:ind w:left="450" w:hangingChars="250" w:hanging="450"/>
        <w:rPr>
          <w:rFonts w:ascii="ＭＳ 明朝"/>
          <w:sz w:val="18"/>
          <w:szCs w:val="18"/>
        </w:rPr>
      </w:pPr>
      <w:r w:rsidRPr="00223852">
        <w:rPr>
          <w:rFonts w:ascii="ＭＳ 明朝" w:hAnsi="ＭＳ 明朝" w:hint="eastAsia"/>
          <w:sz w:val="18"/>
          <w:szCs w:val="18"/>
        </w:rPr>
        <w:t xml:space="preserve">　４</w:t>
      </w:r>
      <w:r w:rsidRPr="00223852">
        <w:rPr>
          <w:rFonts w:ascii="ＭＳ 明朝" w:hAnsi="ＭＳ 明朝"/>
          <w:sz w:val="18"/>
          <w:szCs w:val="18"/>
        </w:rPr>
        <w:t>)</w:t>
      </w:r>
      <w:r w:rsidRPr="00223852">
        <w:rPr>
          <w:rFonts w:ascii="ＭＳ 明朝" w:hAnsi="ＭＳ 明朝" w:hint="eastAsia"/>
          <w:sz w:val="18"/>
          <w:szCs w:val="18"/>
        </w:rPr>
        <w:t>まちなか再生計画の策定もしくは、商業施設のテナント構成等の検討にあたって、被災事業者の代表者もしくは、被災事業者が協議に参加していること。</w:t>
      </w:r>
    </w:p>
    <w:p w:rsidR="00381079" w:rsidRPr="00223852" w:rsidRDefault="00381079" w:rsidP="00142C5D">
      <w:pPr>
        <w:wordWrap w:val="0"/>
        <w:spacing w:line="240" w:lineRule="exact"/>
        <w:ind w:left="320" w:hanging="320"/>
        <w:rPr>
          <w:rFonts w:ascii="ＭＳ 明朝" w:cs="ＭＳ 明朝"/>
          <w:kern w:val="0"/>
          <w:sz w:val="18"/>
          <w:szCs w:val="18"/>
        </w:rPr>
      </w:pPr>
      <w:r w:rsidRPr="00223852">
        <w:rPr>
          <w:rFonts w:ascii="ＭＳ 明朝" w:hAnsi="ＭＳ 明朝" w:hint="eastAsia"/>
          <w:sz w:val="18"/>
          <w:szCs w:val="18"/>
        </w:rPr>
        <w:t>※</w:t>
      </w:r>
      <w:r w:rsidRPr="00223852">
        <w:rPr>
          <w:rFonts w:ascii="ＭＳ 明朝" w:hAnsi="ＭＳ 明朝" w:cs="ＭＳ 明朝" w:hint="eastAsia"/>
          <w:kern w:val="0"/>
          <w:sz w:val="18"/>
          <w:szCs w:val="18"/>
        </w:rPr>
        <w:t>他の公的支援制度を活用して、施設を復旧した被災中小企業（事業途中のものも含む。）については、入居</w:t>
      </w:r>
    </w:p>
    <w:p w:rsidR="00381079" w:rsidRPr="00223852" w:rsidRDefault="00381079" w:rsidP="00142C5D">
      <w:pPr>
        <w:wordWrap w:val="0"/>
        <w:spacing w:line="240" w:lineRule="exact"/>
        <w:ind w:leftChars="100" w:left="210"/>
        <w:rPr>
          <w:rFonts w:ascii="ＭＳ 明朝"/>
          <w:sz w:val="18"/>
          <w:szCs w:val="18"/>
        </w:rPr>
      </w:pPr>
      <w:r w:rsidRPr="00223852">
        <w:rPr>
          <w:rFonts w:ascii="ＭＳ 明朝" w:hAnsi="ＭＳ 明朝" w:cs="ＭＳ 明朝" w:hint="eastAsia"/>
          <w:kern w:val="0"/>
          <w:sz w:val="18"/>
          <w:szCs w:val="18"/>
        </w:rPr>
        <w:t>事業者の割合において、被災中小企業ではなく中小企業とします。</w:t>
      </w:r>
    </w:p>
    <w:p w:rsidR="00381079" w:rsidRPr="00223852" w:rsidRDefault="00381079" w:rsidP="00142C5D">
      <w:pPr>
        <w:wordWrap w:val="0"/>
        <w:spacing w:line="240" w:lineRule="exact"/>
        <w:ind w:left="360" w:hangingChars="200" w:hanging="360"/>
        <w:rPr>
          <w:rFonts w:ascii="ＭＳ 明朝"/>
          <w:sz w:val="18"/>
          <w:szCs w:val="18"/>
        </w:rPr>
      </w:pPr>
      <w:r w:rsidRPr="00223852">
        <w:rPr>
          <w:rFonts w:ascii="ＭＳ 明朝" w:hAnsi="ＭＳ 明朝" w:hint="eastAsia"/>
          <w:sz w:val="18"/>
          <w:szCs w:val="18"/>
        </w:rPr>
        <w:t>※割合については、小数点第３位を切り捨ててください。</w:t>
      </w:r>
    </w:p>
    <w:p w:rsidR="00381079" w:rsidRPr="00F46745" w:rsidRDefault="00381079" w:rsidP="00142C5D">
      <w:pPr>
        <w:wordWrap w:val="0"/>
        <w:spacing w:line="240" w:lineRule="exact"/>
        <w:rPr>
          <w:rFonts w:ascii="ＭＳ 明朝"/>
          <w:sz w:val="18"/>
          <w:szCs w:val="18"/>
        </w:rPr>
      </w:pPr>
    </w:p>
    <w:p w:rsidR="00381079" w:rsidRPr="00F46745" w:rsidRDefault="00381079" w:rsidP="00142C5D">
      <w:pPr>
        <w:spacing w:line="240" w:lineRule="exact"/>
        <w:rPr>
          <w:rFonts w:ascii="ＭＳ 明朝"/>
          <w:sz w:val="20"/>
          <w:szCs w:val="20"/>
        </w:rPr>
      </w:pPr>
      <w:r w:rsidRPr="00F46745">
        <w:rPr>
          <w:rFonts w:ascii="ＭＳ 明朝" w:hAnsi="ＭＳ 明朝" w:hint="eastAsia"/>
        </w:rPr>
        <w:t>（</w:t>
      </w:r>
      <w:r w:rsidRPr="00F46745">
        <w:rPr>
          <w:rFonts w:ascii="ＭＳ 明朝" w:hAnsi="ＭＳ 明朝" w:hint="eastAsia"/>
          <w:sz w:val="20"/>
          <w:szCs w:val="20"/>
        </w:rPr>
        <w:t>２）調査設計・企画費</w:t>
      </w: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634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2"/>
        <w:gridCol w:w="1553"/>
        <w:gridCol w:w="1553"/>
        <w:gridCol w:w="1271"/>
        <w:gridCol w:w="1272"/>
        <w:gridCol w:w="898"/>
      </w:tblGrid>
      <w:tr w:rsidR="00381079" w:rsidRPr="00223852" w:rsidTr="004D3655">
        <w:trPr>
          <w:trHeight w:val="292"/>
        </w:trPr>
        <w:tc>
          <w:tcPr>
            <w:tcW w:w="2792"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名称</w:t>
            </w:r>
          </w:p>
        </w:tc>
        <w:tc>
          <w:tcPr>
            <w:tcW w:w="1553" w:type="dxa"/>
            <w:vMerge w:val="restart"/>
            <w:vAlign w:val="center"/>
          </w:tcPr>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wordWrap w:val="0"/>
              <w:spacing w:line="240" w:lineRule="exact"/>
              <w:jc w:val="center"/>
              <w:rPr>
                <w:rFonts w:ascii="ＭＳ 明朝"/>
                <w:sz w:val="20"/>
                <w:szCs w:val="20"/>
              </w:rPr>
            </w:pPr>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p>
        </w:tc>
        <w:tc>
          <w:tcPr>
            <w:tcW w:w="1553"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補助対象経費</w:t>
            </w:r>
          </w:p>
        </w:tc>
        <w:tc>
          <w:tcPr>
            <w:tcW w:w="2543" w:type="dxa"/>
            <w:gridSpan w:val="2"/>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内訳</w:t>
            </w:r>
          </w:p>
        </w:tc>
        <w:tc>
          <w:tcPr>
            <w:tcW w:w="898" w:type="dxa"/>
            <w:vMerge w:val="restart"/>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備考</w:t>
            </w:r>
          </w:p>
        </w:tc>
      </w:tr>
      <w:tr w:rsidR="00381079" w:rsidRPr="00223852" w:rsidTr="004D3655">
        <w:trPr>
          <w:trHeight w:val="184"/>
        </w:trPr>
        <w:tc>
          <w:tcPr>
            <w:tcW w:w="2792" w:type="dxa"/>
            <w:vMerge/>
            <w:vAlign w:val="center"/>
          </w:tcPr>
          <w:p w:rsidR="00381079" w:rsidRPr="00223852" w:rsidRDefault="00381079" w:rsidP="004D3655">
            <w:pPr>
              <w:wordWrap w:val="0"/>
              <w:jc w:val="center"/>
              <w:rPr>
                <w:rFonts w:ascii="ＭＳ 明朝"/>
                <w:sz w:val="20"/>
                <w:szCs w:val="20"/>
              </w:rPr>
            </w:pPr>
          </w:p>
        </w:tc>
        <w:tc>
          <w:tcPr>
            <w:tcW w:w="1553" w:type="dxa"/>
            <w:vMerge/>
            <w:vAlign w:val="center"/>
          </w:tcPr>
          <w:p w:rsidR="00381079" w:rsidRPr="00223852" w:rsidRDefault="00381079" w:rsidP="004D3655">
            <w:pPr>
              <w:wordWrap w:val="0"/>
              <w:jc w:val="center"/>
              <w:rPr>
                <w:rFonts w:ascii="ＭＳ 明朝"/>
                <w:sz w:val="20"/>
                <w:szCs w:val="20"/>
              </w:rPr>
            </w:pPr>
          </w:p>
        </w:tc>
        <w:tc>
          <w:tcPr>
            <w:tcW w:w="1553" w:type="dxa"/>
            <w:vMerge/>
            <w:vAlign w:val="center"/>
          </w:tcPr>
          <w:p w:rsidR="00381079" w:rsidRPr="00223852" w:rsidRDefault="00381079" w:rsidP="004D3655">
            <w:pPr>
              <w:wordWrap w:val="0"/>
              <w:jc w:val="center"/>
              <w:rPr>
                <w:rFonts w:ascii="ＭＳ 明朝"/>
                <w:sz w:val="20"/>
                <w:szCs w:val="20"/>
              </w:rPr>
            </w:pPr>
          </w:p>
        </w:tc>
        <w:tc>
          <w:tcPr>
            <w:tcW w:w="127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補助金</w:t>
            </w:r>
          </w:p>
        </w:tc>
        <w:tc>
          <w:tcPr>
            <w:tcW w:w="1272"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898" w:type="dxa"/>
            <w:vMerge/>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vAlign w:val="center"/>
          </w:tcPr>
          <w:p w:rsidR="00381079" w:rsidRPr="00223852" w:rsidRDefault="00381079" w:rsidP="004D3655">
            <w:pPr>
              <w:wordWrap w:val="0"/>
              <w:jc w:val="center"/>
              <w:rPr>
                <w:rFonts w:ascii="ＭＳ 明朝"/>
                <w:sz w:val="20"/>
                <w:szCs w:val="20"/>
              </w:rPr>
            </w:pPr>
          </w:p>
        </w:tc>
        <w:tc>
          <w:tcPr>
            <w:tcW w:w="1553" w:type="dxa"/>
            <w:vAlign w:val="center"/>
          </w:tcPr>
          <w:p w:rsidR="00381079" w:rsidRPr="00223852" w:rsidRDefault="00381079" w:rsidP="004D3655">
            <w:pPr>
              <w:wordWrap w:val="0"/>
              <w:jc w:val="center"/>
              <w:rPr>
                <w:rFonts w:ascii="ＭＳ 明朝"/>
                <w:sz w:val="20"/>
                <w:szCs w:val="20"/>
              </w:rPr>
            </w:pPr>
          </w:p>
        </w:tc>
        <w:tc>
          <w:tcPr>
            <w:tcW w:w="1553" w:type="dxa"/>
            <w:vAlign w:val="center"/>
          </w:tcPr>
          <w:p w:rsidR="00381079" w:rsidRPr="00223852" w:rsidRDefault="00381079" w:rsidP="004D3655">
            <w:pPr>
              <w:wordWrap w:val="0"/>
              <w:jc w:val="center"/>
              <w:rPr>
                <w:rFonts w:ascii="ＭＳ 明朝"/>
                <w:sz w:val="20"/>
                <w:szCs w:val="20"/>
              </w:rPr>
            </w:pPr>
          </w:p>
        </w:tc>
        <w:tc>
          <w:tcPr>
            <w:tcW w:w="1271" w:type="dxa"/>
            <w:vAlign w:val="center"/>
          </w:tcPr>
          <w:p w:rsidR="00381079" w:rsidRPr="00223852" w:rsidRDefault="00381079" w:rsidP="004D3655">
            <w:pPr>
              <w:wordWrap w:val="0"/>
              <w:jc w:val="center"/>
              <w:rPr>
                <w:rFonts w:ascii="ＭＳ 明朝"/>
                <w:sz w:val="20"/>
                <w:szCs w:val="20"/>
              </w:rPr>
            </w:pPr>
          </w:p>
        </w:tc>
        <w:tc>
          <w:tcPr>
            <w:tcW w:w="1272" w:type="dxa"/>
            <w:vAlign w:val="center"/>
          </w:tcPr>
          <w:p w:rsidR="00381079" w:rsidRPr="00223852" w:rsidRDefault="00381079" w:rsidP="004D3655">
            <w:pPr>
              <w:wordWrap w:val="0"/>
              <w:jc w:val="center"/>
              <w:rPr>
                <w:rFonts w:ascii="ＭＳ 明朝"/>
                <w:sz w:val="20"/>
                <w:szCs w:val="20"/>
              </w:rPr>
            </w:pPr>
          </w:p>
        </w:tc>
        <w:tc>
          <w:tcPr>
            <w:tcW w:w="898" w:type="dxa"/>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271"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1272"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c>
          <w:tcPr>
            <w:tcW w:w="898" w:type="dxa"/>
            <w:tcBorders>
              <w:bottom w:val="double" w:sz="4" w:space="0" w:color="auto"/>
            </w:tcBorders>
            <w:vAlign w:val="center"/>
          </w:tcPr>
          <w:p w:rsidR="00381079" w:rsidRPr="00223852" w:rsidRDefault="00381079" w:rsidP="004D3655">
            <w:pPr>
              <w:wordWrap w:val="0"/>
              <w:jc w:val="center"/>
              <w:rPr>
                <w:rFonts w:ascii="ＭＳ 明朝"/>
                <w:sz w:val="20"/>
                <w:szCs w:val="20"/>
              </w:rPr>
            </w:pPr>
          </w:p>
        </w:tc>
      </w:tr>
      <w:tr w:rsidR="00381079" w:rsidRPr="00223852" w:rsidTr="004D3655">
        <w:trPr>
          <w:trHeight w:val="343"/>
        </w:trPr>
        <w:tc>
          <w:tcPr>
            <w:tcW w:w="2792"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1553"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553"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271"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1272"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c>
          <w:tcPr>
            <w:tcW w:w="898" w:type="dxa"/>
            <w:tcBorders>
              <w:top w:val="double" w:sz="4" w:space="0" w:color="auto"/>
            </w:tcBorders>
            <w:vAlign w:val="center"/>
          </w:tcPr>
          <w:p w:rsidR="00381079" w:rsidRPr="00223852" w:rsidRDefault="00381079" w:rsidP="004D3655">
            <w:pPr>
              <w:wordWrap w:val="0"/>
              <w:jc w:val="center"/>
              <w:rPr>
                <w:rFonts w:ascii="ＭＳ 明朝"/>
                <w:sz w:val="20"/>
                <w:szCs w:val="20"/>
              </w:rPr>
            </w:pPr>
          </w:p>
        </w:tc>
      </w:tr>
    </w:tbl>
    <w:p w:rsidR="00381079" w:rsidRPr="00F46745" w:rsidRDefault="00381079" w:rsidP="00142C5D">
      <w:pPr>
        <w:wordWrap w:val="0"/>
        <w:spacing w:line="240" w:lineRule="exact"/>
        <w:ind w:left="428" w:hangingChars="200" w:hanging="428"/>
        <w:rPr>
          <w:rFonts w:ascii="ＭＳ 明朝" w:cs="ＭＳ 明朝"/>
          <w:spacing w:val="2"/>
          <w:kern w:val="0"/>
          <w:szCs w:val="21"/>
        </w:rPr>
      </w:pPr>
    </w:p>
    <w:p w:rsidR="00381079" w:rsidRPr="00F46745" w:rsidRDefault="00381079" w:rsidP="00142C5D">
      <w:pPr>
        <w:spacing w:line="240" w:lineRule="exact"/>
        <w:rPr>
          <w:rFonts w:ascii="ＭＳ 明朝"/>
          <w:sz w:val="20"/>
          <w:szCs w:val="20"/>
        </w:rPr>
      </w:pPr>
      <w:r w:rsidRPr="00F46745">
        <w:rPr>
          <w:rFonts w:ascii="ＭＳ 明朝" w:hAnsi="ＭＳ 明朝" w:hint="eastAsia"/>
          <w:sz w:val="20"/>
          <w:szCs w:val="20"/>
        </w:rPr>
        <w:t>（３）設備</w:t>
      </w:r>
    </w:p>
    <w:p w:rsidR="00381079" w:rsidRPr="00F46745" w:rsidRDefault="00381079" w:rsidP="00142C5D">
      <w:pPr>
        <w:spacing w:line="240" w:lineRule="exact"/>
        <w:rPr>
          <w:rFonts w:ascii="ＭＳ 明朝"/>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tabs>
          <w:tab w:val="left" w:pos="9212"/>
        </w:tabs>
        <w:wordWrap w:val="0"/>
        <w:spacing w:line="240" w:lineRule="exact"/>
        <w:ind w:right="-2"/>
        <w:jc w:val="right"/>
        <w:rPr>
          <w:rFonts w:ascii="ＭＳ 明朝"/>
          <w:sz w:val="20"/>
          <w:szCs w:val="20"/>
          <w:u w:val="single"/>
        </w:rPr>
      </w:pPr>
      <w:r w:rsidRPr="00223852">
        <w:rPr>
          <w:rFonts w:ascii="ＭＳ 明朝" w:hAnsi="ＭＳ 明朝" w:hint="eastAsia"/>
          <w:b/>
        </w:rPr>
        <w:t xml:space="preserve">　　　　　　　　　　　　　　　　　　</w:t>
      </w:r>
      <w:r w:rsidRPr="00223852">
        <w:rPr>
          <w:rFonts w:ascii="ＭＳ 明朝" w:hAnsi="ＭＳ 明朝" w:hint="eastAsia"/>
          <w:sz w:val="20"/>
          <w:szCs w:val="20"/>
          <w:u w:val="single"/>
        </w:rPr>
        <w:t xml:space="preserve">事業者名　　　　　　　　　　　　</w:t>
      </w:r>
    </w:p>
    <w:tbl>
      <w:tblPr>
        <w:tblpPr w:leftFromText="142" w:rightFromText="142" w:vertAnchor="page" w:horzAnchor="margin" w:tblpY="9046"/>
        <w:tblW w:w="9339" w:type="dxa"/>
        <w:tblLook w:val="00A0"/>
      </w:tblPr>
      <w:tblGrid>
        <w:gridCol w:w="1379"/>
        <w:gridCol w:w="1413"/>
        <w:gridCol w:w="1553"/>
        <w:gridCol w:w="1553"/>
        <w:gridCol w:w="1271"/>
        <w:gridCol w:w="1272"/>
        <w:gridCol w:w="898"/>
      </w:tblGrid>
      <w:tr w:rsidR="00381079" w:rsidRPr="00223852" w:rsidTr="00CB32AB">
        <w:trPr>
          <w:trHeight w:val="292"/>
          <w:ins w:id="1" w:author="9520589" w:date="2014-04-08T18:22:00Z"/>
        </w:trPr>
        <w:tc>
          <w:tcPr>
            <w:tcW w:w="1379"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2" w:author="9520589" w:date="2014-04-08T18:22:00Z"/>
              </w:numPr>
              <w:jc w:val="center"/>
              <w:rPr>
                <w:ins w:id="3" w:author="9520589" w:date="2014-04-08T18:22:00Z"/>
                <w:rFonts w:ascii="ＭＳ 明朝"/>
                <w:sz w:val="20"/>
                <w:szCs w:val="20"/>
              </w:rPr>
            </w:pPr>
            <w:ins w:id="4" w:author="9520589" w:date="2014-04-08T18:22:00Z">
              <w:r w:rsidRPr="00223852">
                <w:rPr>
                  <w:rFonts w:ascii="ＭＳ 明朝" w:hAnsi="ＭＳ 明朝" w:hint="eastAsia"/>
                  <w:sz w:val="20"/>
                  <w:szCs w:val="20"/>
                </w:rPr>
                <w:t>名称</w:t>
              </w:r>
            </w:ins>
          </w:p>
        </w:tc>
        <w:tc>
          <w:tcPr>
            <w:tcW w:w="1413"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5" w:author="9520589" w:date="2014-04-08T18:22:00Z"/>
              </w:numPr>
              <w:wordWrap w:val="0"/>
              <w:jc w:val="center"/>
              <w:rPr>
                <w:ins w:id="6" w:author="9520589" w:date="2014-04-08T18:22:00Z"/>
                <w:rFonts w:ascii="ＭＳ 明朝"/>
                <w:sz w:val="20"/>
                <w:szCs w:val="20"/>
              </w:rPr>
            </w:pPr>
            <w:ins w:id="7" w:author="9520589" w:date="2014-04-08T18:22:00Z">
              <w:r w:rsidRPr="00223852">
                <w:rPr>
                  <w:rFonts w:ascii="ＭＳ 明朝" w:hAnsi="ＭＳ 明朝" w:hint="eastAsia"/>
                  <w:sz w:val="20"/>
                  <w:szCs w:val="20"/>
                </w:rPr>
                <w:t>規格・型式</w:t>
              </w:r>
            </w:ins>
          </w:p>
        </w:tc>
        <w:tc>
          <w:tcPr>
            <w:tcW w:w="1553"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8" w:author="9520589" w:date="2014-04-08T18:22:00Z"/>
              </w:numPr>
              <w:wordWrap w:val="0"/>
              <w:spacing w:line="240" w:lineRule="exact"/>
              <w:jc w:val="center"/>
              <w:rPr>
                <w:ins w:id="9" w:author="9520589" w:date="2014-04-08T18:22:00Z"/>
                <w:rFonts w:ascii="ＭＳ 明朝"/>
                <w:sz w:val="20"/>
                <w:szCs w:val="20"/>
              </w:rPr>
            </w:pPr>
            <w:ins w:id="10" w:author="9520589" w:date="2014-04-08T18:22:00Z">
              <w:r w:rsidRPr="00223852">
                <w:rPr>
                  <w:rFonts w:ascii="ＭＳ 明朝" w:hAnsi="ＭＳ 明朝" w:hint="eastAsia"/>
                  <w:sz w:val="20"/>
                  <w:szCs w:val="20"/>
                </w:rPr>
                <w:t>補助事業に</w:t>
              </w:r>
            </w:ins>
          </w:p>
          <w:p w:rsidR="00381079" w:rsidRPr="00223852" w:rsidRDefault="00381079" w:rsidP="00CB32AB">
            <w:pPr>
              <w:numPr>
                <w:ins w:id="11" w:author="9520589" w:date="2014-04-08T18:22:00Z"/>
              </w:numPr>
              <w:wordWrap w:val="0"/>
              <w:spacing w:line="240" w:lineRule="exact"/>
              <w:jc w:val="center"/>
              <w:rPr>
                <w:ins w:id="12" w:author="9520589" w:date="2014-04-08T18:22:00Z"/>
                <w:rFonts w:ascii="ＭＳ 明朝"/>
                <w:sz w:val="20"/>
                <w:szCs w:val="20"/>
              </w:rPr>
            </w:pPr>
            <w:ins w:id="13" w:author="9520589" w:date="2014-04-08T18:22:00Z">
              <w:r w:rsidRPr="00223852">
                <w:rPr>
                  <w:rFonts w:ascii="ＭＳ 明朝" w:hAnsi="ＭＳ 明朝" w:hint="eastAsia"/>
                  <w:sz w:val="20"/>
                  <w:szCs w:val="20"/>
                </w:rPr>
                <w:t>要</w:t>
              </w:r>
              <w:r>
                <w:rPr>
                  <w:rFonts w:ascii="ＭＳ 明朝" w:hAnsi="ＭＳ 明朝" w:hint="eastAsia"/>
                  <w:sz w:val="20"/>
                  <w:szCs w:val="20"/>
                </w:rPr>
                <w:t>した</w:t>
              </w:r>
              <w:r w:rsidRPr="00223852">
                <w:rPr>
                  <w:rFonts w:ascii="ＭＳ 明朝" w:hAnsi="ＭＳ 明朝" w:hint="eastAsia"/>
                  <w:sz w:val="20"/>
                  <w:szCs w:val="20"/>
                </w:rPr>
                <w:t>経費</w:t>
              </w:r>
            </w:ins>
          </w:p>
        </w:tc>
        <w:tc>
          <w:tcPr>
            <w:tcW w:w="1553"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14" w:author="9520589" w:date="2014-04-08T18:22:00Z"/>
              </w:numPr>
              <w:wordWrap w:val="0"/>
              <w:jc w:val="center"/>
              <w:rPr>
                <w:ins w:id="15" w:author="9520589" w:date="2014-04-08T18:22:00Z"/>
                <w:rFonts w:ascii="ＭＳ 明朝"/>
                <w:sz w:val="20"/>
                <w:szCs w:val="20"/>
              </w:rPr>
            </w:pPr>
            <w:ins w:id="16" w:author="9520589" w:date="2014-04-08T18:22:00Z">
              <w:r w:rsidRPr="00223852">
                <w:rPr>
                  <w:rFonts w:ascii="ＭＳ 明朝" w:hAnsi="ＭＳ 明朝" w:hint="eastAsia"/>
                  <w:sz w:val="20"/>
                  <w:szCs w:val="20"/>
                </w:rPr>
                <w:t>補助対象経費</w:t>
              </w:r>
            </w:ins>
          </w:p>
        </w:tc>
        <w:tc>
          <w:tcPr>
            <w:tcW w:w="2543" w:type="dxa"/>
            <w:gridSpan w:val="2"/>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17" w:author="9520589" w:date="2014-04-08T18:22:00Z"/>
              </w:numPr>
              <w:wordWrap w:val="0"/>
              <w:jc w:val="center"/>
              <w:rPr>
                <w:ins w:id="18" w:author="9520589" w:date="2014-04-08T18:22:00Z"/>
                <w:rFonts w:ascii="ＭＳ 明朝"/>
                <w:sz w:val="20"/>
                <w:szCs w:val="20"/>
              </w:rPr>
            </w:pPr>
            <w:ins w:id="19" w:author="9520589" w:date="2014-04-08T18:22:00Z">
              <w:r w:rsidRPr="00223852">
                <w:rPr>
                  <w:rFonts w:ascii="ＭＳ 明朝" w:hAnsi="ＭＳ 明朝" w:hint="eastAsia"/>
                  <w:sz w:val="20"/>
                  <w:szCs w:val="20"/>
                </w:rPr>
                <w:t>内訳</w:t>
              </w:r>
            </w:ins>
          </w:p>
        </w:tc>
        <w:tc>
          <w:tcPr>
            <w:tcW w:w="898" w:type="dxa"/>
            <w:vMerge w:val="restart"/>
            <w:tcBorders>
              <w:top w:val="single" w:sz="4" w:space="0" w:color="auto"/>
              <w:left w:val="single" w:sz="4" w:space="0" w:color="auto"/>
              <w:right w:val="single" w:sz="4" w:space="0" w:color="auto"/>
            </w:tcBorders>
            <w:vAlign w:val="center"/>
          </w:tcPr>
          <w:p w:rsidR="00381079" w:rsidRPr="00223852" w:rsidRDefault="00381079" w:rsidP="00CB32AB">
            <w:pPr>
              <w:numPr>
                <w:ins w:id="20" w:author="9520589" w:date="2014-04-08T18:22:00Z"/>
              </w:numPr>
              <w:wordWrap w:val="0"/>
              <w:jc w:val="center"/>
              <w:rPr>
                <w:ins w:id="21" w:author="9520589" w:date="2014-04-08T18:22:00Z"/>
                <w:rFonts w:ascii="ＭＳ 明朝"/>
                <w:sz w:val="20"/>
                <w:szCs w:val="20"/>
              </w:rPr>
            </w:pPr>
            <w:ins w:id="22" w:author="9520589" w:date="2014-04-08T18:22:00Z">
              <w:r w:rsidRPr="00223852">
                <w:rPr>
                  <w:rFonts w:ascii="ＭＳ 明朝" w:hAnsi="ＭＳ 明朝" w:hint="eastAsia"/>
                  <w:sz w:val="20"/>
                  <w:szCs w:val="20"/>
                </w:rPr>
                <w:t>備考</w:t>
              </w:r>
            </w:ins>
          </w:p>
        </w:tc>
      </w:tr>
      <w:tr w:rsidR="00381079" w:rsidRPr="00223852" w:rsidTr="00CB32AB">
        <w:trPr>
          <w:trHeight w:val="184"/>
          <w:ins w:id="23" w:author="9520589" w:date="2014-04-08T18:22:00Z"/>
        </w:trPr>
        <w:tc>
          <w:tcPr>
            <w:tcW w:w="1379"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24" w:author="9520589" w:date="2014-04-08T18:22:00Z"/>
              </w:numPr>
              <w:wordWrap w:val="0"/>
              <w:jc w:val="center"/>
              <w:rPr>
                <w:ins w:id="25" w:author="9520589" w:date="2014-04-08T18:22:00Z"/>
                <w:rFonts w:ascii="ＭＳ 明朝"/>
                <w:sz w:val="20"/>
                <w:szCs w:val="20"/>
              </w:rPr>
            </w:pPr>
          </w:p>
        </w:tc>
        <w:tc>
          <w:tcPr>
            <w:tcW w:w="1413"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26" w:author="9520589" w:date="2014-04-08T18:22:00Z"/>
              </w:numPr>
              <w:wordWrap w:val="0"/>
              <w:jc w:val="center"/>
              <w:rPr>
                <w:ins w:id="27" w:author="9520589" w:date="2014-04-08T18:22:00Z"/>
                <w:rFonts w:ascii="ＭＳ 明朝"/>
                <w:sz w:val="20"/>
                <w:szCs w:val="20"/>
              </w:rPr>
            </w:pPr>
          </w:p>
        </w:tc>
        <w:tc>
          <w:tcPr>
            <w:tcW w:w="1553"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28" w:author="9520589" w:date="2014-04-08T18:22:00Z"/>
              </w:numPr>
              <w:wordWrap w:val="0"/>
              <w:jc w:val="center"/>
              <w:rPr>
                <w:ins w:id="29" w:author="9520589" w:date="2014-04-08T18:22:00Z"/>
                <w:rFonts w:ascii="ＭＳ 明朝"/>
                <w:sz w:val="20"/>
                <w:szCs w:val="20"/>
              </w:rPr>
            </w:pPr>
          </w:p>
        </w:tc>
        <w:tc>
          <w:tcPr>
            <w:tcW w:w="1553"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30" w:author="9520589" w:date="2014-04-08T18:22:00Z"/>
              </w:numPr>
              <w:wordWrap w:val="0"/>
              <w:jc w:val="center"/>
              <w:rPr>
                <w:ins w:id="31"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32" w:author="9520589" w:date="2014-04-08T18:22:00Z"/>
              </w:numPr>
              <w:wordWrap w:val="0"/>
              <w:jc w:val="center"/>
              <w:rPr>
                <w:ins w:id="33" w:author="9520589" w:date="2014-04-08T18:22:00Z"/>
                <w:rFonts w:ascii="ＭＳ 明朝"/>
                <w:sz w:val="20"/>
                <w:szCs w:val="20"/>
              </w:rPr>
            </w:pPr>
            <w:ins w:id="34" w:author="9520589" w:date="2014-04-08T18:22:00Z">
              <w:r w:rsidRPr="00223852">
                <w:rPr>
                  <w:rFonts w:ascii="ＭＳ 明朝" w:hAnsi="ＭＳ 明朝" w:hint="eastAsia"/>
                  <w:sz w:val="20"/>
                  <w:szCs w:val="20"/>
                </w:rPr>
                <w:t>補助金</w:t>
              </w:r>
            </w:ins>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35" w:author="9520589" w:date="2014-04-08T18:22:00Z"/>
              </w:numPr>
              <w:wordWrap w:val="0"/>
              <w:jc w:val="center"/>
              <w:rPr>
                <w:ins w:id="36" w:author="9520589" w:date="2014-04-08T18:22:00Z"/>
                <w:rFonts w:ascii="ＭＳ 明朝"/>
                <w:sz w:val="20"/>
                <w:szCs w:val="20"/>
              </w:rPr>
            </w:pPr>
            <w:ins w:id="37" w:author="9520589" w:date="2014-04-08T18:22:00Z">
              <w:r w:rsidRPr="00223852">
                <w:rPr>
                  <w:rFonts w:ascii="ＭＳ 明朝" w:hAnsi="ＭＳ 明朝" w:hint="eastAsia"/>
                  <w:sz w:val="20"/>
                  <w:szCs w:val="20"/>
                </w:rPr>
                <w:t>自己資金</w:t>
              </w:r>
            </w:ins>
          </w:p>
        </w:tc>
        <w:tc>
          <w:tcPr>
            <w:tcW w:w="898" w:type="dxa"/>
            <w:vMerge/>
            <w:tcBorders>
              <w:left w:val="single" w:sz="4" w:space="0" w:color="auto"/>
              <w:bottom w:val="single" w:sz="4" w:space="0" w:color="auto"/>
              <w:right w:val="single" w:sz="4" w:space="0" w:color="auto"/>
            </w:tcBorders>
            <w:vAlign w:val="center"/>
          </w:tcPr>
          <w:p w:rsidR="00381079" w:rsidRPr="00223852" w:rsidRDefault="00381079" w:rsidP="00CB32AB">
            <w:pPr>
              <w:numPr>
                <w:ins w:id="38" w:author="9520589" w:date="2014-04-08T18:22:00Z"/>
              </w:numPr>
              <w:wordWrap w:val="0"/>
              <w:jc w:val="center"/>
              <w:rPr>
                <w:ins w:id="39" w:author="9520589" w:date="2014-04-08T18:22:00Z"/>
                <w:rFonts w:ascii="ＭＳ 明朝"/>
                <w:sz w:val="20"/>
                <w:szCs w:val="20"/>
              </w:rPr>
            </w:pPr>
          </w:p>
        </w:tc>
      </w:tr>
      <w:tr w:rsidR="00381079" w:rsidRPr="00223852" w:rsidTr="00CB32AB">
        <w:trPr>
          <w:trHeight w:val="343"/>
          <w:ins w:id="40" w:author="9520589" w:date="2014-04-08T18:22:00Z"/>
        </w:trPr>
        <w:tc>
          <w:tcPr>
            <w:tcW w:w="1379"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1" w:author="9520589" w:date="2014-04-08T18:22:00Z"/>
              </w:numPr>
              <w:wordWrap w:val="0"/>
              <w:jc w:val="center"/>
              <w:rPr>
                <w:ins w:id="42" w:author="9520589" w:date="2014-04-08T18:22:00Z"/>
                <w:rFonts w:ascii="ＭＳ 明朝"/>
                <w:sz w:val="20"/>
                <w:szCs w:val="20"/>
              </w:rPr>
            </w:pPr>
          </w:p>
        </w:tc>
        <w:tc>
          <w:tcPr>
            <w:tcW w:w="141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3" w:author="9520589" w:date="2014-04-08T18:22:00Z"/>
              </w:numPr>
              <w:wordWrap w:val="0"/>
              <w:jc w:val="center"/>
              <w:rPr>
                <w:ins w:id="44"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5" w:author="9520589" w:date="2014-04-08T18:22:00Z"/>
              </w:numPr>
              <w:wordWrap w:val="0"/>
              <w:jc w:val="center"/>
              <w:rPr>
                <w:ins w:id="46"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7" w:author="9520589" w:date="2014-04-08T18:22:00Z"/>
              </w:numPr>
              <w:wordWrap w:val="0"/>
              <w:jc w:val="center"/>
              <w:rPr>
                <w:ins w:id="48"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49" w:author="9520589" w:date="2014-04-08T18:22:00Z"/>
              </w:numPr>
              <w:wordWrap w:val="0"/>
              <w:jc w:val="center"/>
              <w:rPr>
                <w:ins w:id="50" w:author="9520589" w:date="2014-04-08T18:22:00Z"/>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1" w:author="9520589" w:date="2014-04-08T18:22:00Z"/>
              </w:numPr>
              <w:wordWrap w:val="0"/>
              <w:jc w:val="center"/>
              <w:rPr>
                <w:ins w:id="52" w:author="9520589" w:date="2014-04-08T18:22:00Z"/>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3" w:author="9520589" w:date="2014-04-08T18:22:00Z"/>
              </w:numPr>
              <w:wordWrap w:val="0"/>
              <w:jc w:val="center"/>
              <w:rPr>
                <w:ins w:id="54" w:author="9520589" w:date="2014-04-08T18:22:00Z"/>
                <w:rFonts w:ascii="ＭＳ 明朝"/>
                <w:sz w:val="20"/>
                <w:szCs w:val="20"/>
              </w:rPr>
            </w:pPr>
          </w:p>
        </w:tc>
      </w:tr>
      <w:tr w:rsidR="00381079" w:rsidRPr="00223852" w:rsidTr="00CB32AB">
        <w:trPr>
          <w:trHeight w:val="343"/>
          <w:ins w:id="55" w:author="9520589" w:date="2014-04-08T18:22:00Z"/>
        </w:trPr>
        <w:tc>
          <w:tcPr>
            <w:tcW w:w="1379"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6" w:author="9520589" w:date="2014-04-08T18:22:00Z"/>
              </w:numPr>
              <w:wordWrap w:val="0"/>
              <w:jc w:val="center"/>
              <w:rPr>
                <w:ins w:id="57" w:author="9520589" w:date="2014-04-08T18:22:00Z"/>
                <w:rFonts w:ascii="ＭＳ 明朝"/>
                <w:sz w:val="20"/>
                <w:szCs w:val="20"/>
              </w:rPr>
            </w:pPr>
          </w:p>
        </w:tc>
        <w:tc>
          <w:tcPr>
            <w:tcW w:w="141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58" w:author="9520589" w:date="2014-04-08T18:22:00Z"/>
              </w:numPr>
              <w:wordWrap w:val="0"/>
              <w:jc w:val="center"/>
              <w:rPr>
                <w:ins w:id="59"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0" w:author="9520589" w:date="2014-04-08T18:22:00Z"/>
              </w:numPr>
              <w:wordWrap w:val="0"/>
              <w:jc w:val="center"/>
              <w:rPr>
                <w:ins w:id="61"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2" w:author="9520589" w:date="2014-04-08T18:22:00Z"/>
              </w:numPr>
              <w:wordWrap w:val="0"/>
              <w:jc w:val="center"/>
              <w:rPr>
                <w:ins w:id="63"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4" w:author="9520589" w:date="2014-04-08T18:22:00Z"/>
              </w:numPr>
              <w:wordWrap w:val="0"/>
              <w:jc w:val="center"/>
              <w:rPr>
                <w:ins w:id="65" w:author="9520589" w:date="2014-04-08T18:22:00Z"/>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6" w:author="9520589" w:date="2014-04-08T18:22:00Z"/>
              </w:numPr>
              <w:wordWrap w:val="0"/>
              <w:jc w:val="center"/>
              <w:rPr>
                <w:ins w:id="67" w:author="9520589" w:date="2014-04-08T18:22:00Z"/>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68" w:author="9520589" w:date="2014-04-08T18:22:00Z"/>
              </w:numPr>
              <w:wordWrap w:val="0"/>
              <w:jc w:val="center"/>
              <w:rPr>
                <w:ins w:id="69" w:author="9520589" w:date="2014-04-08T18:22:00Z"/>
                <w:rFonts w:ascii="ＭＳ 明朝"/>
                <w:sz w:val="20"/>
                <w:szCs w:val="20"/>
              </w:rPr>
            </w:pPr>
          </w:p>
        </w:tc>
      </w:tr>
      <w:tr w:rsidR="00381079" w:rsidRPr="00223852" w:rsidTr="00CB32AB">
        <w:trPr>
          <w:trHeight w:val="343"/>
          <w:ins w:id="70" w:author="9520589" w:date="2014-04-08T18:22:00Z"/>
        </w:trPr>
        <w:tc>
          <w:tcPr>
            <w:tcW w:w="2792" w:type="dxa"/>
            <w:gridSpan w:val="2"/>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1" w:author="9520589" w:date="2014-04-08T18:22:00Z"/>
              </w:numPr>
              <w:wordWrap w:val="0"/>
              <w:jc w:val="center"/>
              <w:rPr>
                <w:ins w:id="72" w:author="9520589" w:date="2014-04-08T18:22:00Z"/>
                <w:rFonts w:ascii="ＭＳ 明朝"/>
                <w:sz w:val="20"/>
                <w:szCs w:val="20"/>
              </w:rPr>
            </w:pPr>
            <w:ins w:id="73" w:author="9520589" w:date="2014-04-08T18:22:00Z">
              <w:r w:rsidRPr="00223852">
                <w:rPr>
                  <w:rFonts w:ascii="ＭＳ 明朝" w:hAnsi="ＭＳ 明朝" w:hint="eastAsia"/>
                  <w:sz w:val="20"/>
                  <w:szCs w:val="20"/>
                </w:rPr>
                <w:t>合　　計</w:t>
              </w:r>
            </w:ins>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4" w:author="9520589" w:date="2014-04-08T18:22:00Z"/>
              </w:numPr>
              <w:wordWrap w:val="0"/>
              <w:jc w:val="center"/>
              <w:rPr>
                <w:ins w:id="75" w:author="9520589" w:date="2014-04-08T18:22:00Z"/>
                <w:rFonts w:ascii="ＭＳ 明朝"/>
                <w:sz w:val="20"/>
                <w:szCs w:val="20"/>
              </w:rPr>
            </w:pPr>
          </w:p>
        </w:tc>
        <w:tc>
          <w:tcPr>
            <w:tcW w:w="1553"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6" w:author="9520589" w:date="2014-04-08T18:22:00Z"/>
              </w:numPr>
              <w:wordWrap w:val="0"/>
              <w:jc w:val="center"/>
              <w:rPr>
                <w:ins w:id="77" w:author="9520589" w:date="2014-04-08T18:22:00Z"/>
                <w:rFonts w:ascii="ＭＳ 明朝"/>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78" w:author="9520589" w:date="2014-04-08T18:22:00Z"/>
              </w:numPr>
              <w:wordWrap w:val="0"/>
              <w:jc w:val="center"/>
              <w:rPr>
                <w:ins w:id="79" w:author="9520589" w:date="2014-04-08T18:22:00Z"/>
                <w:rFonts w:ascii="ＭＳ 明朝"/>
                <w:sz w:val="20"/>
                <w:szCs w:val="20"/>
              </w:rPr>
            </w:pPr>
          </w:p>
        </w:tc>
        <w:tc>
          <w:tcPr>
            <w:tcW w:w="1272"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80" w:author="9520589" w:date="2014-04-08T18:22:00Z"/>
              </w:numPr>
              <w:wordWrap w:val="0"/>
              <w:jc w:val="center"/>
              <w:rPr>
                <w:ins w:id="81" w:author="9520589" w:date="2014-04-08T18:22:00Z"/>
                <w:rFonts w:ascii="ＭＳ 明朝"/>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rsidR="00381079" w:rsidRPr="00223852" w:rsidRDefault="00381079" w:rsidP="00CB32AB">
            <w:pPr>
              <w:numPr>
                <w:ins w:id="82" w:author="9520589" w:date="2014-04-08T18:22:00Z"/>
              </w:numPr>
              <w:wordWrap w:val="0"/>
              <w:jc w:val="center"/>
              <w:rPr>
                <w:ins w:id="83" w:author="9520589" w:date="2014-04-08T18:22:00Z"/>
                <w:rFonts w:ascii="ＭＳ 明朝"/>
                <w:sz w:val="20"/>
                <w:szCs w:val="20"/>
              </w:rPr>
            </w:pPr>
          </w:p>
        </w:tc>
      </w:tr>
    </w:tbl>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223852" w:rsidRDefault="00381079" w:rsidP="00142C5D">
      <w:pPr>
        <w:rPr>
          <w:rFonts w:ascii="ＭＳ 明朝"/>
          <w:b/>
          <w:sz w:val="20"/>
          <w:szCs w:val="20"/>
        </w:rPr>
      </w:pPr>
    </w:p>
    <w:p w:rsidR="00381079" w:rsidRPr="00073A3E" w:rsidRDefault="00381079" w:rsidP="00142C5D">
      <w:pPr>
        <w:rPr>
          <w:rFonts w:ascii="ＭＳ 明朝"/>
          <w:szCs w:val="21"/>
        </w:rPr>
      </w:pPr>
      <w:r w:rsidRPr="00073A3E">
        <w:rPr>
          <w:rFonts w:ascii="ＭＳ 明朝" w:hAnsi="ＭＳ 明朝" w:hint="eastAsia"/>
          <w:szCs w:val="21"/>
        </w:rPr>
        <w:lastRenderedPageBreak/>
        <w:t>３　収支予算書</w:t>
      </w:r>
    </w:p>
    <w:p w:rsidR="00381079" w:rsidRPr="00F46745" w:rsidRDefault="00381079" w:rsidP="00142C5D">
      <w:pPr>
        <w:rPr>
          <w:rFonts w:ascii="ＭＳ 明朝"/>
          <w:sz w:val="20"/>
          <w:szCs w:val="20"/>
        </w:rPr>
      </w:pPr>
      <w:r w:rsidRPr="00F46745">
        <w:rPr>
          <w:rFonts w:ascii="ＭＳ 明朝" w:hAnsi="ＭＳ 明朝" w:hint="eastAsia"/>
          <w:sz w:val="20"/>
          <w:szCs w:val="20"/>
        </w:rPr>
        <w:t>【補助金申請者が複数いる場合には、以下の表をコピーし、全ての申請者ごとに記載のこと。】</w:t>
      </w:r>
    </w:p>
    <w:p w:rsidR="00381079" w:rsidRPr="00223852" w:rsidRDefault="00381079" w:rsidP="00142C5D">
      <w:pPr>
        <w:ind w:right="-2" w:firstLineChars="2900" w:firstLine="5800"/>
        <w:rPr>
          <w:rFonts w:ascii="ＭＳ 明朝"/>
          <w:b/>
          <w:sz w:val="20"/>
          <w:szCs w:val="20"/>
        </w:rPr>
      </w:pPr>
      <w:r w:rsidRPr="00223852">
        <w:rPr>
          <w:rFonts w:ascii="ＭＳ 明朝" w:hAnsi="ＭＳ 明朝" w:hint="eastAsia"/>
          <w:sz w:val="20"/>
          <w:szCs w:val="20"/>
          <w:u w:val="single"/>
        </w:rPr>
        <w:t xml:space="preserve">事業者名　　　　　　　　　　　　</w:t>
      </w:r>
    </w:p>
    <w:p w:rsidR="00381079" w:rsidRPr="00223852" w:rsidRDefault="00381079" w:rsidP="00142C5D">
      <w:pPr>
        <w:rPr>
          <w:rFonts w:ascii="ＭＳ 明朝"/>
          <w:b/>
        </w:rPr>
      </w:pPr>
      <w:r w:rsidRPr="00F46745">
        <w:rPr>
          <w:rFonts w:ascii="ＭＳ 明朝" w:hAnsi="ＭＳ 明朝" w:hint="eastAsia"/>
          <w:sz w:val="20"/>
          <w:szCs w:val="20"/>
        </w:rPr>
        <w:t>Ⅰ</w:t>
      </w:r>
      <w:r w:rsidRPr="00F46745">
        <w:rPr>
          <w:rFonts w:ascii="ＭＳ 明朝" w:hAnsi="ＭＳ 明朝"/>
          <w:sz w:val="20"/>
          <w:szCs w:val="20"/>
        </w:rPr>
        <w:t xml:space="preserve"> </w:t>
      </w:r>
      <w:r w:rsidRPr="00223852">
        <w:rPr>
          <w:rFonts w:ascii="ＭＳ 明朝" w:hAnsi="ＭＳ 明朝"/>
          <w:b/>
          <w:sz w:val="20"/>
          <w:szCs w:val="20"/>
        </w:rPr>
        <w:t xml:space="preserve"> </w:t>
      </w:r>
      <w:r w:rsidRPr="00F46745">
        <w:rPr>
          <w:rFonts w:ascii="ＭＳ 明朝" w:hAnsi="ＭＳ 明朝" w:hint="eastAsia"/>
          <w:sz w:val="20"/>
          <w:szCs w:val="20"/>
        </w:rPr>
        <w:t xml:space="preserve">収入関係　　</w:t>
      </w:r>
      <w:r w:rsidRPr="00223852">
        <w:rPr>
          <w:rFonts w:ascii="ＭＳ 明朝" w:hAnsi="ＭＳ 明朝" w:hint="eastAsia"/>
          <w:b/>
          <w:sz w:val="20"/>
          <w:szCs w:val="20"/>
        </w:rPr>
        <w:t xml:space="preserve">　　　　　　　　　　　　　　　　　　　　　　　　　　　　　　</w:t>
      </w:r>
      <w:r w:rsidRPr="00223852">
        <w:rPr>
          <w:rFonts w:ascii="ＭＳ 明朝" w:hAnsi="ＭＳ 明朝" w:hint="eastAsia"/>
          <w:sz w:val="20"/>
          <w:szCs w:val="20"/>
        </w:rPr>
        <w:t>（単位：円）</w:t>
      </w:r>
      <w:r w:rsidRPr="00223852">
        <w:rPr>
          <w:rFonts w:ascii="ＭＳ 明朝" w:hAnsi="ＭＳ 明朝"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647"/>
        <w:gridCol w:w="2150"/>
        <w:gridCol w:w="2635"/>
        <w:gridCol w:w="2251"/>
      </w:tblGrid>
      <w:tr w:rsidR="00381079" w:rsidRPr="00223852" w:rsidTr="004D3655">
        <w:trPr>
          <w:trHeight w:val="250"/>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区　　分</w:t>
            </w:r>
          </w:p>
        </w:tc>
        <w:tc>
          <w:tcPr>
            <w:tcW w:w="2150"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金</w:t>
            </w:r>
            <w:r w:rsidRPr="00223852">
              <w:rPr>
                <w:rFonts w:ascii="ＭＳ 明朝" w:hAnsi="ＭＳ 明朝"/>
                <w:sz w:val="20"/>
                <w:szCs w:val="20"/>
              </w:rPr>
              <w:t xml:space="preserve">   </w:t>
            </w:r>
            <w:r w:rsidRPr="00223852">
              <w:rPr>
                <w:rFonts w:ascii="ＭＳ 明朝" w:hAnsi="ＭＳ 明朝" w:hint="eastAsia"/>
                <w:sz w:val="20"/>
                <w:szCs w:val="20"/>
              </w:rPr>
              <w:t xml:space="preserve">　額</w:t>
            </w:r>
          </w:p>
        </w:tc>
        <w:tc>
          <w:tcPr>
            <w:tcW w:w="2635"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　達　先</w:t>
            </w:r>
          </w:p>
        </w:tc>
        <w:tc>
          <w:tcPr>
            <w:tcW w:w="2251"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 xml:space="preserve">備　</w:t>
            </w:r>
            <w:r w:rsidRPr="00223852">
              <w:rPr>
                <w:rFonts w:ascii="ＭＳ 明朝" w:hAnsi="ＭＳ 明朝"/>
                <w:sz w:val="20"/>
                <w:szCs w:val="20"/>
              </w:rPr>
              <w:t xml:space="preserve">    </w:t>
            </w:r>
            <w:r w:rsidRPr="00223852">
              <w:rPr>
                <w:rFonts w:ascii="ＭＳ 明朝" w:hAnsi="ＭＳ 明朝" w:hint="eastAsia"/>
                <w:sz w:val="20"/>
                <w:szCs w:val="20"/>
              </w:rPr>
              <w:t>考</w:t>
            </w:r>
          </w:p>
        </w:tc>
      </w:tr>
      <w:tr w:rsidR="00381079" w:rsidRPr="00223852" w:rsidTr="004D3655">
        <w:trPr>
          <w:trHeight w:val="237"/>
        </w:trPr>
        <w:tc>
          <w:tcPr>
            <w:tcW w:w="1647"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66"/>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自己資金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243"/>
        </w:trPr>
        <w:tc>
          <w:tcPr>
            <w:tcW w:w="1647"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借入金</w:t>
            </w:r>
          </w:p>
        </w:tc>
        <w:tc>
          <w:tcPr>
            <w:tcW w:w="2150" w:type="dxa"/>
            <w:vAlign w:val="center"/>
          </w:tcPr>
          <w:p w:rsidR="00381079" w:rsidRPr="00223852" w:rsidRDefault="00381079" w:rsidP="004D3655">
            <w:pPr>
              <w:wordWrap w:val="0"/>
              <w:jc w:val="right"/>
              <w:rPr>
                <w:rFonts w:ascii="ＭＳ 明朝"/>
                <w:sz w:val="20"/>
                <w:szCs w:val="20"/>
              </w:rPr>
            </w:pPr>
          </w:p>
        </w:tc>
        <w:tc>
          <w:tcPr>
            <w:tcW w:w="2635" w:type="dxa"/>
            <w:vAlign w:val="center"/>
          </w:tcPr>
          <w:p w:rsidR="00381079" w:rsidRPr="00223852" w:rsidRDefault="00381079" w:rsidP="004D3655">
            <w:pPr>
              <w:wordWrap w:val="0"/>
              <w:rPr>
                <w:rFonts w:ascii="ＭＳ 明朝"/>
                <w:sz w:val="20"/>
                <w:szCs w:val="20"/>
              </w:rPr>
            </w:pPr>
          </w:p>
        </w:tc>
        <w:tc>
          <w:tcPr>
            <w:tcW w:w="2251" w:type="dxa"/>
            <w:vAlign w:val="center"/>
          </w:tcPr>
          <w:p w:rsidR="00381079" w:rsidRPr="00223852" w:rsidRDefault="00381079" w:rsidP="004D3655">
            <w:pPr>
              <w:wordWrap w:val="0"/>
              <w:rPr>
                <w:rFonts w:ascii="ＭＳ 明朝"/>
                <w:sz w:val="20"/>
                <w:szCs w:val="20"/>
              </w:rPr>
            </w:pPr>
          </w:p>
        </w:tc>
      </w:tr>
      <w:tr w:rsidR="00381079" w:rsidRPr="00223852" w:rsidTr="004D3655">
        <w:trPr>
          <w:trHeight w:val="177"/>
        </w:trPr>
        <w:tc>
          <w:tcPr>
            <w:tcW w:w="1647" w:type="dxa"/>
            <w:tcBorders>
              <w:bottom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その他</w:t>
            </w:r>
          </w:p>
        </w:tc>
        <w:tc>
          <w:tcPr>
            <w:tcW w:w="2150" w:type="dxa"/>
            <w:tcBorders>
              <w:bottom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bottom w:val="double" w:sz="4" w:space="0" w:color="auto"/>
            </w:tcBorders>
            <w:vAlign w:val="center"/>
          </w:tcPr>
          <w:p w:rsidR="00381079" w:rsidRPr="00223852" w:rsidRDefault="00381079" w:rsidP="004D3655">
            <w:pPr>
              <w:wordWrap w:val="0"/>
              <w:rPr>
                <w:rFonts w:ascii="ＭＳ 明朝"/>
                <w:sz w:val="20"/>
                <w:szCs w:val="20"/>
              </w:rPr>
            </w:pPr>
          </w:p>
        </w:tc>
        <w:tc>
          <w:tcPr>
            <w:tcW w:w="2251" w:type="dxa"/>
            <w:tcBorders>
              <w:bottom w:val="double" w:sz="4" w:space="0" w:color="auto"/>
            </w:tcBorders>
            <w:vAlign w:val="center"/>
          </w:tcPr>
          <w:p w:rsidR="00381079" w:rsidRPr="00223852" w:rsidRDefault="00381079" w:rsidP="004D3655">
            <w:pPr>
              <w:wordWrap w:val="0"/>
              <w:rPr>
                <w:rFonts w:ascii="ＭＳ 明朝"/>
                <w:sz w:val="20"/>
                <w:szCs w:val="20"/>
              </w:rPr>
            </w:pPr>
          </w:p>
        </w:tc>
      </w:tr>
      <w:tr w:rsidR="00381079" w:rsidRPr="00223852" w:rsidTr="004D3655">
        <w:trPr>
          <w:trHeight w:val="104"/>
        </w:trPr>
        <w:tc>
          <w:tcPr>
            <w:tcW w:w="1647" w:type="dxa"/>
            <w:tcBorders>
              <w:top w:val="double" w:sz="4" w:space="0" w:color="auto"/>
            </w:tcBorders>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合　　計</w:t>
            </w:r>
          </w:p>
        </w:tc>
        <w:tc>
          <w:tcPr>
            <w:tcW w:w="2150"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2635"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c>
          <w:tcPr>
            <w:tcW w:w="2251" w:type="dxa"/>
            <w:tcBorders>
              <w:top w:val="double" w:sz="4" w:space="0" w:color="auto"/>
              <w:tr2bl w:val="single" w:sz="4" w:space="0" w:color="auto"/>
            </w:tcBorders>
            <w:vAlign w:val="center"/>
          </w:tcPr>
          <w:p w:rsidR="00381079" w:rsidRPr="00223852" w:rsidRDefault="00381079" w:rsidP="004D3655">
            <w:pPr>
              <w:wordWrap w:val="0"/>
              <w:rPr>
                <w:rFonts w:ascii="ＭＳ 明朝"/>
                <w:sz w:val="20"/>
                <w:szCs w:val="20"/>
              </w:rPr>
            </w:pPr>
          </w:p>
        </w:tc>
      </w:tr>
    </w:tbl>
    <w:p w:rsidR="00381079" w:rsidRPr="00223852" w:rsidRDefault="00381079" w:rsidP="00142C5D">
      <w:pPr>
        <w:wordWrap w:val="0"/>
        <w:rPr>
          <w:rFonts w:ascii="ＭＳ 明朝"/>
          <w:b/>
        </w:rPr>
      </w:pPr>
    </w:p>
    <w:p w:rsidR="00381079" w:rsidRPr="00223852" w:rsidRDefault="00381079" w:rsidP="00142C5D">
      <w:pPr>
        <w:wordWrap w:val="0"/>
        <w:rPr>
          <w:rFonts w:ascii="ＭＳ 明朝"/>
        </w:rPr>
      </w:pPr>
      <w:r w:rsidRPr="00F46745">
        <w:rPr>
          <w:rFonts w:ascii="ＭＳ 明朝" w:hAnsi="ＭＳ 明朝" w:hint="eastAsia"/>
          <w:sz w:val="20"/>
          <w:szCs w:val="20"/>
        </w:rPr>
        <w:t>Ⅱ　支出関係</w:t>
      </w:r>
      <w:r w:rsidRPr="00F46745">
        <w:rPr>
          <w:rFonts w:ascii="ＭＳ 明朝" w:hAnsi="ＭＳ 明朝"/>
          <w:sz w:val="20"/>
          <w:szCs w:val="20"/>
        </w:rPr>
        <w:t xml:space="preserve"> </w:t>
      </w:r>
      <w:r w:rsidRPr="00F46745">
        <w:rPr>
          <w:rFonts w:ascii="ＭＳ 明朝" w:hAnsi="ＭＳ 明朝"/>
        </w:rPr>
        <w:t xml:space="preserve"> </w:t>
      </w:r>
      <w:r w:rsidRPr="00223852">
        <w:rPr>
          <w:rFonts w:ascii="ＭＳ 明朝" w:hAnsi="ＭＳ 明朝"/>
        </w:rPr>
        <w:t xml:space="preserve">                                            </w:t>
      </w:r>
      <w:r w:rsidRPr="00223852">
        <w:rPr>
          <w:rFonts w:ascii="ＭＳ 明朝" w:hAnsi="ＭＳ 明朝" w:hint="eastAsia"/>
        </w:rPr>
        <w:t xml:space="preserve">　　　　　　　</w:t>
      </w:r>
      <w:r w:rsidRPr="00223852">
        <w:rPr>
          <w:rFonts w:ascii="ＭＳ 明朝" w:hAnsi="ＭＳ 明朝"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84"/>
        <w:gridCol w:w="1701"/>
        <w:gridCol w:w="1701"/>
        <w:gridCol w:w="1701"/>
        <w:gridCol w:w="1676"/>
      </w:tblGrid>
      <w:tr w:rsidR="00381079" w:rsidRPr="00223852" w:rsidTr="004D3655">
        <w:trPr>
          <w:trHeight w:val="186"/>
        </w:trPr>
        <w:tc>
          <w:tcPr>
            <w:tcW w:w="1884"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区分</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補助事業に</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要</w:t>
            </w:r>
            <w:del w:id="84" w:author="9520589" w:date="2014-04-08T17:41:00Z">
              <w:r w:rsidRPr="00223852" w:rsidDel="008C4E06">
                <w:rPr>
                  <w:rFonts w:ascii="ＭＳ 明朝" w:hAnsi="ＭＳ 明朝" w:hint="eastAsia"/>
                  <w:sz w:val="20"/>
                  <w:szCs w:val="20"/>
                </w:rPr>
                <w:delText>する</w:delText>
              </w:r>
            </w:del>
            <w:ins w:id="85" w:author="9520589" w:date="2014-04-08T17:41:00Z">
              <w:r>
                <w:rPr>
                  <w:rFonts w:ascii="ＭＳ 明朝" w:hAnsi="ＭＳ 明朝" w:hint="eastAsia"/>
                  <w:sz w:val="20"/>
                  <w:szCs w:val="20"/>
                </w:rPr>
                <w:t>した</w:t>
              </w:r>
            </w:ins>
            <w:r w:rsidRPr="00223852">
              <w:rPr>
                <w:rFonts w:ascii="ＭＳ 明朝" w:hAnsi="ＭＳ 明朝" w:hint="eastAsia"/>
                <w:sz w:val="20"/>
                <w:szCs w:val="20"/>
              </w:rPr>
              <w:t>経費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(a)</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補助対象</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経　　費</w:t>
            </w:r>
          </w:p>
          <w:p w:rsidR="00381079" w:rsidRPr="00223852" w:rsidRDefault="00381079" w:rsidP="004D3655">
            <w:pPr>
              <w:spacing w:line="240" w:lineRule="exact"/>
              <w:jc w:val="center"/>
              <w:rPr>
                <w:rFonts w:ascii="ＭＳ 明朝" w:hAnsi="ＭＳ 明朝"/>
                <w:sz w:val="20"/>
                <w:szCs w:val="20"/>
              </w:rPr>
            </w:pPr>
            <w:r w:rsidRPr="00223852">
              <w:rPr>
                <w:rFonts w:ascii="ＭＳ 明朝" w:hAnsi="ＭＳ 明朝"/>
                <w:sz w:val="20"/>
                <w:szCs w:val="20"/>
              </w:rPr>
              <w:t>(b)</w:t>
            </w:r>
          </w:p>
        </w:tc>
        <w:tc>
          <w:tcPr>
            <w:tcW w:w="1701"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補</w:t>
            </w:r>
            <w:r w:rsidRPr="00223852">
              <w:rPr>
                <w:rFonts w:ascii="ＭＳ 明朝" w:hAnsi="ＭＳ 明朝"/>
                <w:sz w:val="20"/>
                <w:szCs w:val="20"/>
              </w:rPr>
              <w:t xml:space="preserve"> </w:t>
            </w:r>
            <w:r w:rsidRPr="00223852">
              <w:rPr>
                <w:rFonts w:ascii="ＭＳ 明朝" w:hAnsi="ＭＳ 明朝" w:hint="eastAsia"/>
                <w:sz w:val="20"/>
                <w:szCs w:val="20"/>
              </w:rPr>
              <w:t>助</w:t>
            </w:r>
            <w:r w:rsidRPr="00223852">
              <w:rPr>
                <w:rFonts w:ascii="ＭＳ 明朝" w:hAnsi="ＭＳ 明朝"/>
                <w:sz w:val="20"/>
                <w:szCs w:val="20"/>
              </w:rPr>
              <w:t xml:space="preserve"> </w:t>
            </w:r>
            <w:r w:rsidRPr="00223852">
              <w:rPr>
                <w:rFonts w:ascii="ＭＳ 明朝" w:hAnsi="ＭＳ 明朝" w:hint="eastAsia"/>
                <w:sz w:val="20"/>
                <w:szCs w:val="20"/>
              </w:rPr>
              <w:t>金</w:t>
            </w:r>
          </w:p>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申</w:t>
            </w:r>
            <w:r w:rsidRPr="00223852">
              <w:rPr>
                <w:rFonts w:ascii="ＭＳ 明朝" w:hAnsi="ＭＳ 明朝"/>
                <w:sz w:val="20"/>
                <w:szCs w:val="20"/>
              </w:rPr>
              <w:t xml:space="preserve"> </w:t>
            </w:r>
            <w:r w:rsidRPr="00223852">
              <w:rPr>
                <w:rFonts w:ascii="ＭＳ 明朝" w:hAnsi="ＭＳ 明朝" w:hint="eastAsia"/>
                <w:sz w:val="20"/>
                <w:szCs w:val="20"/>
              </w:rPr>
              <w:t>請</w:t>
            </w:r>
            <w:r w:rsidRPr="00223852">
              <w:rPr>
                <w:rFonts w:ascii="ＭＳ 明朝" w:hAnsi="ＭＳ 明朝"/>
                <w:sz w:val="20"/>
                <w:szCs w:val="20"/>
              </w:rPr>
              <w:t xml:space="preserve"> </w:t>
            </w:r>
            <w:r w:rsidRPr="00223852">
              <w:rPr>
                <w:rFonts w:ascii="ＭＳ 明朝" w:hAnsi="ＭＳ 明朝" w:hint="eastAsia"/>
                <w:sz w:val="20"/>
                <w:szCs w:val="20"/>
              </w:rPr>
              <w:t>額</w:t>
            </w:r>
          </w:p>
          <w:p w:rsidR="00381079" w:rsidRPr="00223852" w:rsidRDefault="00381079" w:rsidP="004D3655">
            <w:pPr>
              <w:spacing w:line="240" w:lineRule="exact"/>
              <w:jc w:val="center"/>
              <w:rPr>
                <w:rFonts w:ascii="ＭＳ 明朝"/>
                <w:sz w:val="20"/>
                <w:szCs w:val="20"/>
              </w:rPr>
            </w:pPr>
            <w:r w:rsidRPr="00223852">
              <w:rPr>
                <w:rFonts w:ascii="ＭＳ 明朝" w:hAnsi="ＭＳ 明朝"/>
                <w:sz w:val="20"/>
                <w:szCs w:val="20"/>
              </w:rPr>
              <w:t>(b)</w:t>
            </w:r>
            <w:r w:rsidRPr="00223852">
              <w:rPr>
                <w:rFonts w:ascii="ＭＳ 明朝" w:hAnsi="ＭＳ 明朝" w:hint="eastAsia"/>
                <w:sz w:val="20"/>
                <w:szCs w:val="20"/>
              </w:rPr>
              <w:t>×補助率</w:t>
            </w:r>
          </w:p>
        </w:tc>
        <w:tc>
          <w:tcPr>
            <w:tcW w:w="1676" w:type="dxa"/>
            <w:vAlign w:val="center"/>
          </w:tcPr>
          <w:p w:rsidR="00381079" w:rsidRPr="00223852" w:rsidRDefault="00381079" w:rsidP="004D3655">
            <w:pPr>
              <w:spacing w:line="240" w:lineRule="exact"/>
              <w:jc w:val="center"/>
              <w:rPr>
                <w:rFonts w:ascii="ＭＳ 明朝"/>
                <w:sz w:val="20"/>
                <w:szCs w:val="20"/>
              </w:rPr>
            </w:pPr>
            <w:r w:rsidRPr="00223852">
              <w:rPr>
                <w:rFonts w:ascii="ＭＳ 明朝" w:hAnsi="ＭＳ 明朝" w:hint="eastAsia"/>
                <w:sz w:val="20"/>
                <w:szCs w:val="20"/>
              </w:rPr>
              <w:t>自己負担額</w:t>
            </w:r>
          </w:p>
        </w:tc>
      </w:tr>
      <w:tr w:rsidR="00381079" w:rsidRPr="00223852" w:rsidTr="004D3655">
        <w:trPr>
          <w:cantSplit/>
          <w:trHeight w:val="108"/>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施設整備費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137"/>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調査設計・企画費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trHeight w:val="74"/>
        </w:trPr>
        <w:tc>
          <w:tcPr>
            <w:tcW w:w="1884" w:type="dxa"/>
            <w:vAlign w:val="center"/>
          </w:tcPr>
          <w:p w:rsidR="00381079" w:rsidRPr="00223852" w:rsidRDefault="00381079" w:rsidP="004D3655">
            <w:pPr>
              <w:wordWrap w:val="0"/>
              <w:jc w:val="center"/>
              <w:rPr>
                <w:rFonts w:ascii="ＭＳ 明朝"/>
                <w:sz w:val="20"/>
                <w:szCs w:val="20"/>
              </w:rPr>
            </w:pPr>
            <w:r w:rsidRPr="00223852">
              <w:rPr>
                <w:rFonts w:ascii="ＭＳ 明朝" w:hAnsi="ＭＳ 明朝" w:hint="eastAsia"/>
                <w:sz w:val="20"/>
                <w:szCs w:val="20"/>
              </w:rPr>
              <w:t>設備費</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701" w:type="dxa"/>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95"/>
        </w:trPr>
        <w:tc>
          <w:tcPr>
            <w:tcW w:w="1884"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その他</w:t>
            </w:r>
          </w:p>
        </w:tc>
        <w:tc>
          <w:tcPr>
            <w:tcW w:w="1701" w:type="dxa"/>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bottom w:val="double" w:sz="4" w:space="0" w:color="auto"/>
              <w:tr2bl w:val="single" w:sz="4" w:space="0" w:color="auto"/>
            </w:tcBorders>
            <w:vAlign w:val="center"/>
          </w:tcPr>
          <w:p w:rsidR="00381079" w:rsidRPr="00223852" w:rsidRDefault="00381079" w:rsidP="004D3655">
            <w:pPr>
              <w:wordWrap w:val="0"/>
              <w:jc w:val="right"/>
              <w:rPr>
                <w:rFonts w:ascii="ＭＳ 明朝"/>
                <w:sz w:val="20"/>
                <w:szCs w:val="20"/>
              </w:rPr>
            </w:pPr>
          </w:p>
        </w:tc>
        <w:tc>
          <w:tcPr>
            <w:tcW w:w="1676" w:type="dxa"/>
            <w:vAlign w:val="center"/>
          </w:tcPr>
          <w:p w:rsidR="00381079" w:rsidRPr="00223852" w:rsidRDefault="00381079" w:rsidP="004D3655">
            <w:pPr>
              <w:wordWrap w:val="0"/>
              <w:rPr>
                <w:rFonts w:ascii="ＭＳ 明朝"/>
                <w:sz w:val="20"/>
                <w:szCs w:val="20"/>
              </w:rPr>
            </w:pPr>
          </w:p>
        </w:tc>
      </w:tr>
      <w:tr w:rsidR="00381079" w:rsidRPr="00223852" w:rsidTr="004D3655">
        <w:trPr>
          <w:cantSplit/>
          <w:trHeight w:val="65"/>
        </w:trPr>
        <w:tc>
          <w:tcPr>
            <w:tcW w:w="1884" w:type="dxa"/>
            <w:tcBorders>
              <w:top w:val="double" w:sz="4" w:space="0" w:color="auto"/>
            </w:tcBorders>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合　　計</w:t>
            </w: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701" w:type="dxa"/>
            <w:tcBorders>
              <w:top w:val="double" w:sz="4" w:space="0" w:color="auto"/>
            </w:tcBorders>
            <w:vAlign w:val="center"/>
          </w:tcPr>
          <w:p w:rsidR="00381079" w:rsidRPr="00223852" w:rsidRDefault="00381079" w:rsidP="004D3655">
            <w:pPr>
              <w:wordWrap w:val="0"/>
              <w:jc w:val="right"/>
              <w:rPr>
                <w:rFonts w:ascii="ＭＳ 明朝"/>
                <w:sz w:val="20"/>
                <w:szCs w:val="20"/>
              </w:rPr>
            </w:pPr>
          </w:p>
        </w:tc>
        <w:tc>
          <w:tcPr>
            <w:tcW w:w="1676" w:type="dxa"/>
            <w:tcBorders>
              <w:top w:val="double" w:sz="4" w:space="0" w:color="auto"/>
            </w:tcBorders>
            <w:vAlign w:val="center"/>
          </w:tcPr>
          <w:p w:rsidR="00381079" w:rsidRPr="00223852" w:rsidRDefault="00381079" w:rsidP="004D3655">
            <w:pPr>
              <w:wordWrap w:val="0"/>
              <w:rPr>
                <w:rFonts w:ascii="ＭＳ 明朝"/>
                <w:sz w:val="20"/>
                <w:szCs w:val="20"/>
              </w:rPr>
            </w:pPr>
          </w:p>
        </w:tc>
      </w:tr>
    </w:tbl>
    <w:p w:rsidR="00381079" w:rsidRPr="00F46745" w:rsidRDefault="00381079" w:rsidP="00142C5D">
      <w:pPr>
        <w:ind w:left="200" w:hangingChars="100" w:hanging="200"/>
        <w:rPr>
          <w:rFonts w:ascii="ＭＳ 明朝"/>
          <w:sz w:val="20"/>
          <w:szCs w:val="20"/>
        </w:rPr>
      </w:pPr>
    </w:p>
    <w:p w:rsidR="00381079" w:rsidRPr="00F46745" w:rsidRDefault="00381079" w:rsidP="00F46745">
      <w:pPr>
        <w:ind w:left="200" w:hangingChars="100" w:hanging="200"/>
        <w:rPr>
          <w:rFonts w:ascii="ＭＳ 明朝"/>
          <w:sz w:val="20"/>
          <w:szCs w:val="20"/>
        </w:rPr>
      </w:pPr>
      <w:r w:rsidRPr="00F46745">
        <w:rPr>
          <w:rFonts w:ascii="ＭＳ 明朝" w:hAnsi="ＭＳ 明朝" w:hint="eastAsia"/>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8"/>
        <w:gridCol w:w="2835"/>
      </w:tblGrid>
      <w:tr w:rsidR="00381079" w:rsidRPr="00223852" w:rsidTr="004D3655">
        <w:trPr>
          <w:trHeight w:val="418"/>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担保権設定</w:t>
            </w:r>
          </w:p>
        </w:tc>
        <w:tc>
          <w:tcPr>
            <w:tcW w:w="2835" w:type="dxa"/>
            <w:vAlign w:val="center"/>
          </w:tcPr>
          <w:p w:rsidR="00381079" w:rsidRPr="00223852" w:rsidRDefault="00381079" w:rsidP="004D3655">
            <w:pPr>
              <w:jc w:val="center"/>
              <w:rPr>
                <w:rFonts w:ascii="ＭＳ 明朝"/>
                <w:sz w:val="20"/>
                <w:szCs w:val="20"/>
              </w:rPr>
            </w:pPr>
            <w:r w:rsidRPr="00223852">
              <w:rPr>
                <w:rFonts w:ascii="ＭＳ 明朝" w:hAnsi="ＭＳ 明朝" w:hint="eastAsia"/>
                <w:sz w:val="20"/>
                <w:szCs w:val="20"/>
              </w:rPr>
              <w:t>有　・　無</w:t>
            </w:r>
          </w:p>
        </w:tc>
      </w:tr>
      <w:tr w:rsidR="00381079" w:rsidRPr="00223852" w:rsidTr="004D3655">
        <w:trPr>
          <w:trHeight w:val="411"/>
        </w:trPr>
        <w:tc>
          <w:tcPr>
            <w:tcW w:w="1468" w:type="dxa"/>
            <w:vAlign w:val="center"/>
          </w:tcPr>
          <w:p w:rsidR="00381079" w:rsidRPr="00223852" w:rsidRDefault="00381079" w:rsidP="004D3655">
            <w:pPr>
              <w:rPr>
                <w:rFonts w:ascii="ＭＳ 明朝"/>
                <w:sz w:val="20"/>
                <w:szCs w:val="20"/>
              </w:rPr>
            </w:pPr>
            <w:r w:rsidRPr="00223852">
              <w:rPr>
                <w:rFonts w:ascii="ＭＳ 明朝" w:hAnsi="ＭＳ 明朝" w:hint="eastAsia"/>
                <w:sz w:val="20"/>
                <w:szCs w:val="20"/>
              </w:rPr>
              <w:t>設定対象物</w:t>
            </w:r>
          </w:p>
        </w:tc>
        <w:tc>
          <w:tcPr>
            <w:tcW w:w="2835" w:type="dxa"/>
            <w:vAlign w:val="center"/>
          </w:tcPr>
          <w:p w:rsidR="00381079" w:rsidRPr="00223852" w:rsidRDefault="00381079" w:rsidP="004D3655">
            <w:pPr>
              <w:rPr>
                <w:rFonts w:ascii="ＭＳ 明朝"/>
                <w:sz w:val="20"/>
                <w:szCs w:val="20"/>
              </w:rPr>
            </w:pPr>
          </w:p>
        </w:tc>
      </w:tr>
    </w:tbl>
    <w:p w:rsidR="00381079" w:rsidRPr="00223852" w:rsidRDefault="00381079" w:rsidP="00142C5D">
      <w:pPr>
        <w:wordWrap w:val="0"/>
        <w:autoSpaceDE w:val="0"/>
        <w:autoSpaceDN w:val="0"/>
        <w:adjustRightInd w:val="0"/>
        <w:spacing w:line="257" w:lineRule="exact"/>
        <w:ind w:leftChars="100" w:left="1066" w:rightChars="100" w:right="210" w:hangingChars="400" w:hanging="856"/>
        <w:rPr>
          <w:rFonts w:ascii="ＭＳ 明朝" w:cs="ＭＳ 明朝"/>
          <w:spacing w:val="2"/>
          <w:kern w:val="0"/>
          <w:szCs w:val="21"/>
        </w:rPr>
      </w:pPr>
    </w:p>
    <w:p w:rsidR="00381079" w:rsidRPr="00223852" w:rsidRDefault="00381079" w:rsidP="00142C5D">
      <w:pPr>
        <w:wordWrap w:val="0"/>
        <w:autoSpaceDE w:val="0"/>
        <w:autoSpaceDN w:val="0"/>
        <w:adjustRightInd w:val="0"/>
        <w:spacing w:line="257" w:lineRule="exact"/>
        <w:ind w:leftChars="100" w:left="1066" w:rightChars="100" w:right="210" w:hangingChars="400" w:hanging="856"/>
        <w:rPr>
          <w:rFonts w:ascii="ＭＳ 明朝" w:cs="ＭＳ 明朝"/>
          <w:kern w:val="0"/>
          <w:szCs w:val="21"/>
        </w:rPr>
      </w:pPr>
      <w:r w:rsidRPr="00223852">
        <w:rPr>
          <w:rFonts w:ascii="ＭＳ 明朝" w:hAnsi="ＭＳ 明朝" w:cs="ＭＳ 明朝" w:hint="eastAsia"/>
          <w:spacing w:val="2"/>
          <w:kern w:val="0"/>
          <w:szCs w:val="21"/>
        </w:rPr>
        <w:t>（注）１．当該年度に財産を取得しているときは、交付規程第２２条第３項の規定に基づき、様式第１３による取得財産等管理明細表を添付することとする。</w:t>
      </w:r>
    </w:p>
    <w:p w:rsidR="00381079" w:rsidRPr="00223852" w:rsidRDefault="00381079" w:rsidP="00142C5D">
      <w:pPr>
        <w:wordWrap w:val="0"/>
        <w:autoSpaceDE w:val="0"/>
        <w:autoSpaceDN w:val="0"/>
        <w:adjustRightInd w:val="0"/>
        <w:spacing w:line="257" w:lineRule="exact"/>
        <w:ind w:leftChars="400" w:left="1054" w:hangingChars="100" w:hanging="214"/>
        <w:rPr>
          <w:rFonts w:ascii="ＭＳ 明朝" w:cs="ＭＳ 明朝"/>
          <w:spacing w:val="2"/>
          <w:kern w:val="0"/>
          <w:szCs w:val="21"/>
        </w:rPr>
      </w:pPr>
      <w:r w:rsidRPr="00223852">
        <w:rPr>
          <w:rFonts w:ascii="ＭＳ 明朝" w:hAnsi="ＭＳ 明朝" w:cs="ＭＳ 明朝" w:hint="eastAsia"/>
          <w:spacing w:val="2"/>
          <w:kern w:val="0"/>
          <w:szCs w:val="21"/>
        </w:rPr>
        <w:t>２．消費税及び地方消費税に係る仕入控除税額を減額して報告する場合は、次の算式を明記すること。</w:t>
      </w:r>
    </w:p>
    <w:p w:rsidR="00381079" w:rsidRPr="00223852" w:rsidRDefault="00381079" w:rsidP="00142C5D">
      <w:pPr>
        <w:wordWrap w:val="0"/>
        <w:autoSpaceDE w:val="0"/>
        <w:autoSpaceDN w:val="0"/>
        <w:adjustRightInd w:val="0"/>
        <w:spacing w:line="257" w:lineRule="exact"/>
        <w:ind w:leftChars="400" w:left="1054" w:hangingChars="100" w:hanging="214"/>
        <w:rPr>
          <w:rFonts w:ascii="ＭＳ 明朝" w:cs="ＭＳ 明朝"/>
          <w:kern w:val="0"/>
          <w:szCs w:val="21"/>
        </w:rPr>
      </w:pPr>
      <w:r w:rsidRPr="00223852">
        <w:rPr>
          <w:rFonts w:ascii="ＭＳ 明朝" w:hAnsi="ＭＳ 明朝" w:cs="ＭＳ 明朝" w:hint="eastAsia"/>
          <w:spacing w:val="2"/>
          <w:kern w:val="0"/>
          <w:szCs w:val="21"/>
        </w:rPr>
        <w:t xml:space="preserve">　　　補助金所要額－消費税及び地方消費税に係る仕入控除税額＝補助金額</w:t>
      </w:r>
    </w:p>
    <w:p w:rsidR="00381079" w:rsidRPr="00F46745" w:rsidRDefault="00381079" w:rsidP="00142C5D">
      <w:pPr>
        <w:rPr>
          <w:rFonts w:ascii="ＭＳ 明朝"/>
          <w:snapToGrid w:val="0"/>
          <w:sz w:val="24"/>
          <w:szCs w:val="20"/>
        </w:rPr>
      </w:pPr>
    </w:p>
    <w:p w:rsidR="00381079" w:rsidRPr="00F46745" w:rsidRDefault="00381079" w:rsidP="00142C5D">
      <w:pPr>
        <w:wordWrap w:val="0"/>
        <w:autoSpaceDE w:val="0"/>
        <w:autoSpaceDN w:val="0"/>
        <w:adjustRightInd w:val="0"/>
        <w:spacing w:line="257" w:lineRule="exact"/>
        <w:rPr>
          <w:rFonts w:ascii="ＭＳ 明朝" w:cs="ＭＳ 明朝"/>
          <w:kern w:val="0"/>
          <w:szCs w:val="21"/>
        </w:rPr>
      </w:pPr>
      <w:r w:rsidRPr="00F46745">
        <w:rPr>
          <w:rFonts w:ascii="ＭＳ 明朝" w:hAnsi="ＭＳ 明朝" w:cs="ＭＳ 明朝" w:hint="eastAsia"/>
          <w:spacing w:val="2"/>
          <w:kern w:val="0"/>
          <w:szCs w:val="21"/>
        </w:rPr>
        <w:t>４　補助事業の完了日等</w:t>
      </w: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223852">
        <w:rPr>
          <w:rFonts w:ascii="ＭＳ 明朝" w:hAnsi="ＭＳ 明朝" w:cs="ＭＳ 明朝"/>
          <w:spacing w:val="2"/>
          <w:kern w:val="0"/>
          <w:szCs w:val="21"/>
        </w:rPr>
        <w:t xml:space="preserve">(1) </w:t>
      </w:r>
      <w:r w:rsidRPr="00223852">
        <w:rPr>
          <w:rFonts w:ascii="ＭＳ 明朝" w:hAnsi="ＭＳ 明朝" w:cs="ＭＳ 明朝" w:hint="eastAsia"/>
          <w:spacing w:val="2"/>
          <w:kern w:val="0"/>
          <w:szCs w:val="21"/>
        </w:rPr>
        <w:t xml:space="preserve">補助事業完了予定日　</w:t>
      </w:r>
      <w:r w:rsidRPr="009C7A9E">
        <w:rPr>
          <w:rFonts w:ascii="ＭＳ 明朝" w:hAnsi="ＭＳ 明朝" w:cs="ＭＳ 明朝" w:hint="eastAsia"/>
          <w:spacing w:val="2"/>
          <w:kern w:val="0"/>
          <w:szCs w:val="21"/>
        </w:rPr>
        <w:t xml:space="preserve">　　　平成　　年　　月　　日</w:t>
      </w:r>
    </w:p>
    <w:p w:rsidR="00381079" w:rsidRPr="009C7A9E" w:rsidRDefault="00381079" w:rsidP="00142C5D">
      <w:pPr>
        <w:wordWrap w:val="0"/>
        <w:autoSpaceDE w:val="0"/>
        <w:autoSpaceDN w:val="0"/>
        <w:adjustRightInd w:val="0"/>
        <w:spacing w:line="257" w:lineRule="exact"/>
        <w:ind w:firstLineChars="100" w:firstLine="214"/>
        <w:rPr>
          <w:rFonts w:ascii="ＭＳ 明朝" w:cs="ＭＳ 明朝"/>
          <w:kern w:val="0"/>
          <w:szCs w:val="21"/>
        </w:rPr>
      </w:pPr>
      <w:r w:rsidRPr="009C7A9E">
        <w:rPr>
          <w:rFonts w:ascii="ＭＳ 明朝" w:hAnsi="ＭＳ 明朝" w:cs="ＭＳ 明朝"/>
          <w:spacing w:val="2"/>
          <w:kern w:val="0"/>
          <w:szCs w:val="21"/>
        </w:rPr>
        <w:t xml:space="preserve">(2) </w:t>
      </w:r>
      <w:r w:rsidRPr="009C7A9E">
        <w:rPr>
          <w:rFonts w:ascii="ＭＳ 明朝" w:hAnsi="ＭＳ 明朝" w:cs="ＭＳ 明朝" w:hint="eastAsia"/>
          <w:spacing w:val="2"/>
          <w:kern w:val="0"/>
          <w:szCs w:val="21"/>
        </w:rPr>
        <w:t>補助事業完了日　　　　　　平成　　年　　月　　日</w:t>
      </w:r>
    </w:p>
    <w:p w:rsidR="00381079" w:rsidRPr="007A5FFF" w:rsidRDefault="00381079">
      <w:pPr>
        <w:wordWrap w:val="0"/>
        <w:autoSpaceDE w:val="0"/>
        <w:autoSpaceDN w:val="0"/>
        <w:adjustRightInd w:val="0"/>
        <w:spacing w:line="257" w:lineRule="exact"/>
        <w:ind w:firstLineChars="100" w:firstLine="214"/>
        <w:rPr>
          <w:rFonts w:ascii="ＭＳ 明朝" w:cs="ＭＳ 明朝"/>
          <w:kern w:val="0"/>
          <w:szCs w:val="21"/>
        </w:rPr>
      </w:pPr>
      <w:r w:rsidRPr="009C7A9E">
        <w:rPr>
          <w:rFonts w:ascii="ＭＳ 明朝" w:hAnsi="ＭＳ 明朝" w:cs="ＭＳ 明朝"/>
          <w:spacing w:val="2"/>
          <w:kern w:val="0"/>
          <w:szCs w:val="21"/>
        </w:rPr>
        <w:t xml:space="preserve">(3) </w:t>
      </w:r>
      <w:r w:rsidRPr="009C7A9E">
        <w:rPr>
          <w:rFonts w:ascii="ＭＳ 明朝" w:hAnsi="ＭＳ 明朝" w:cs="ＭＳ 明朝" w:hint="eastAsia"/>
          <w:spacing w:val="2"/>
          <w:kern w:val="0"/>
          <w:szCs w:val="21"/>
        </w:rPr>
        <w:t>実績報告提出日　　　　　　平成　　年　　月　　日</w:t>
      </w:r>
    </w:p>
    <w:p w:rsidR="00381079" w:rsidRPr="000317B2" w:rsidRDefault="00381079" w:rsidP="00555193">
      <w:pPr>
        <w:pStyle w:val="a3"/>
        <w:spacing w:line="257" w:lineRule="exact"/>
        <w:rPr>
          <w:rFonts w:ascii="ＭＳ 明朝"/>
        </w:rPr>
      </w:pPr>
      <w:r>
        <w:rPr>
          <w:rFonts w:ascii="ＭＳ 明朝"/>
          <w:snapToGrid w:val="0"/>
        </w:rPr>
        <w:br w:type="page"/>
      </w:r>
      <w:r w:rsidRPr="000317B2">
        <w:rPr>
          <w:rFonts w:ascii="ＭＳ 明朝" w:hAnsi="ＭＳ 明朝" w:hint="eastAsia"/>
        </w:rPr>
        <w:lastRenderedPageBreak/>
        <w:t>（様式第９）</w:t>
      </w:r>
    </w:p>
    <w:p w:rsidR="00381079" w:rsidRPr="000317B2" w:rsidRDefault="00381079" w:rsidP="00B9131A">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B9131A">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rsidP="00394E7A">
      <w:pPr>
        <w:pStyle w:val="a3"/>
        <w:spacing w:line="257" w:lineRule="exact"/>
        <w:ind w:firstLineChars="100" w:firstLine="214"/>
        <w:rPr>
          <w:rFonts w:ascii="ＭＳ 明朝"/>
        </w:rPr>
      </w:pPr>
      <w:r w:rsidRPr="000317B2">
        <w:rPr>
          <w:rFonts w:ascii="ＭＳ 明朝" w:hAnsi="ＭＳ 明朝" w:hint="eastAsia"/>
        </w:rPr>
        <w:t>津波・原子力災害被災地域雇用創出企業立地補助事業事務局長　殿</w:t>
      </w: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B9131A">
      <w:pPr>
        <w:pStyle w:val="a3"/>
        <w:spacing w:line="257" w:lineRule="exact"/>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B9131A">
      <w:pPr>
        <w:jc w:val="left"/>
        <w:rPr>
          <w:rFonts w:ascii="ＭＳ 明朝"/>
          <w:snapToGrid w:val="0"/>
        </w:rPr>
      </w:pPr>
    </w:p>
    <w:p w:rsidR="00381079" w:rsidRPr="000317B2" w:rsidRDefault="00381079" w:rsidP="00B9131A">
      <w:pPr>
        <w:jc w:val="left"/>
        <w:rPr>
          <w:rFonts w:ascii="ＭＳ 明朝"/>
          <w:snapToGrid w:val="0"/>
        </w:rPr>
      </w:pPr>
    </w:p>
    <w:p w:rsidR="00381079" w:rsidRPr="000317B2" w:rsidRDefault="00381079" w:rsidP="00B9131A">
      <w:pPr>
        <w:jc w:val="left"/>
        <w:rPr>
          <w:rFonts w:ascii="ＭＳ 明朝"/>
          <w:snapToGrid w:val="0"/>
        </w:rPr>
      </w:pPr>
    </w:p>
    <w:p w:rsidR="00381079" w:rsidRPr="000317B2" w:rsidRDefault="00381079" w:rsidP="00B9131A">
      <w:pPr>
        <w:pStyle w:val="a3"/>
        <w:spacing w:line="257" w:lineRule="exact"/>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承継承認申請書</w:t>
      </w: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p>
    <w:p w:rsidR="00381079" w:rsidRPr="000317B2" w:rsidRDefault="00381079" w:rsidP="00B9131A">
      <w:pPr>
        <w:pStyle w:val="a3"/>
        <w:spacing w:line="257" w:lineRule="exact"/>
        <w:rPr>
          <w:rFonts w:ascii="ＭＳ 明朝"/>
          <w:spacing w:val="0"/>
        </w:rPr>
      </w:pPr>
    </w:p>
    <w:p w:rsidR="00381079" w:rsidRPr="000317B2" w:rsidRDefault="00381079" w:rsidP="0018586C">
      <w:pPr>
        <w:tabs>
          <w:tab w:val="left" w:pos="-720"/>
          <w:tab w:val="left" w:pos="0"/>
          <w:tab w:val="left" w:pos="720"/>
          <w:tab w:val="left" w:pos="1440"/>
          <w:tab w:val="left" w:pos="2160"/>
          <w:tab w:val="left" w:pos="2880"/>
          <w:tab w:val="left" w:pos="3600"/>
          <w:tab w:val="left" w:pos="4320"/>
        </w:tabs>
        <w:autoSpaceDE w:val="0"/>
        <w:autoSpaceDN w:val="0"/>
        <w:adjustRightInd w:val="0"/>
        <w:jc w:val="left"/>
        <w:rPr>
          <w:snapToGrid w:val="0"/>
        </w:rPr>
      </w:pPr>
      <w:r w:rsidRPr="000317B2">
        <w:rPr>
          <w:rFonts w:hint="eastAsia"/>
          <w:snapToGrid w:val="0"/>
        </w:rPr>
        <w:t>平成　　年　　月　　日付け第　　　号をもって交付</w:t>
      </w:r>
      <w:r w:rsidRPr="000317B2">
        <w:rPr>
          <w:rFonts w:cs="ＭＳ 明朝" w:hint="eastAsia"/>
          <w:kern w:val="0"/>
          <w:szCs w:val="21"/>
        </w:rPr>
        <w:t>の決定があった上記補助金について、</w:t>
      </w:r>
      <w:r w:rsidRPr="000317B2">
        <w:rPr>
          <w:rFonts w:hint="eastAsia"/>
          <w:snapToGrid w:val="0"/>
        </w:rPr>
        <w:t>津波・原子力災害被災地域雇用創出企業</w:t>
      </w:r>
      <w:r>
        <w:rPr>
          <w:rFonts w:hint="eastAsia"/>
          <w:snapToGrid w:val="0"/>
        </w:rPr>
        <w:t>立地補助金（商業施設等復興整備補助事業）</w:t>
      </w:r>
      <w:r w:rsidRPr="000317B2">
        <w:rPr>
          <w:rFonts w:hint="eastAsia"/>
        </w:rPr>
        <w:t>交付規程第１４条の規定に基づき、補助</w:t>
      </w:r>
      <w:r w:rsidRPr="000317B2">
        <w:rPr>
          <w:rFonts w:hint="eastAsia"/>
          <w:snapToGrid w:val="0"/>
        </w:rPr>
        <w:t>金に係る補助事業の地位を承継し、当該補助事業を継続して実施したいので、下記のとおり申請します。</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jc w:val="center"/>
        <w:rPr>
          <w:rFonts w:ascii="ＭＳ 明朝"/>
          <w:snapToGrid w:val="0"/>
        </w:rPr>
      </w:pPr>
      <w:r w:rsidRPr="000317B2">
        <w:rPr>
          <w:rFonts w:ascii="ＭＳ 明朝" w:hAnsi="ＭＳ 明朝" w:hint="eastAsia"/>
          <w:snapToGrid w:val="0"/>
        </w:rPr>
        <w:t>記</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１．交付を決定した補助事業者名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２．補助事業の名称</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３．補助事業の内容</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４．承継理由</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５．補助金交付決定通知の日付及び番号</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６．交付決定通知書に掲げられた補助金の額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r w:rsidRPr="000317B2">
        <w:rPr>
          <w:rFonts w:ascii="ＭＳ 明朝" w:hAnsi="ＭＳ 明朝" w:hint="eastAsia"/>
          <w:snapToGrid w:val="0"/>
        </w:rPr>
        <w:t>７．既に交付を受けている補助金の額</w:t>
      </w: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spacing w:before="105"/>
        <w:jc w:val="left"/>
        <w:rPr>
          <w:rFonts w:ascii="ＭＳ 明朝"/>
          <w:snapToGrid w:val="0"/>
        </w:rPr>
      </w:pPr>
    </w:p>
    <w:p w:rsidR="00381079" w:rsidRPr="000317B2" w:rsidRDefault="00381079" w:rsidP="00B9131A">
      <w:pPr>
        <w:rPr>
          <w:rFonts w:ascii="ＭＳ 明朝"/>
          <w:snapToGrid w:val="0"/>
        </w:rPr>
      </w:pPr>
    </w:p>
    <w:p w:rsidR="00381079" w:rsidRPr="000317B2" w:rsidRDefault="00381079" w:rsidP="00B9131A">
      <w:pPr>
        <w:rPr>
          <w:rFonts w:ascii="ＭＳ 明朝"/>
          <w:snapToGrid w:val="0"/>
        </w:rPr>
      </w:pPr>
    </w:p>
    <w:p w:rsidR="00381079" w:rsidRPr="000317B2" w:rsidRDefault="00381079" w:rsidP="007940BB">
      <w:pPr>
        <w:rPr>
          <w:rFonts w:ascii="ＭＳ 明朝"/>
        </w:rPr>
      </w:pPr>
      <w:r w:rsidRPr="000317B2">
        <w:rPr>
          <w:rFonts w:ascii="ＭＳ 明朝"/>
        </w:rPr>
        <w:br w:type="page"/>
      </w:r>
      <w:r w:rsidRPr="000317B2">
        <w:rPr>
          <w:rFonts w:ascii="ＭＳ 明朝" w:hAnsi="ＭＳ 明朝" w:hint="eastAsia"/>
        </w:rPr>
        <w:lastRenderedPageBreak/>
        <w:t>（様式第１０）</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0317B2">
        <w:rPr>
          <w:rFonts w:ascii="ＭＳ 明朝" w:hAnsi="ＭＳ 明朝" w:hint="eastAsia"/>
        </w:rPr>
        <w:t>津波・原子力災害被災地域雇用創出企業立地補助事業事務局長　殿</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C03166">
      <w:pPr>
        <w:pStyle w:val="a3"/>
        <w:jc w:val="center"/>
        <w:rPr>
          <w:rFonts w:ascii="ＭＳ 明朝"/>
          <w:spacing w:val="0"/>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Pr>
          <w:rFonts w:ascii="ＭＳ 明朝"/>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hint="eastAsia"/>
        </w:rPr>
        <w:t>）</w:t>
      </w:r>
      <w:r w:rsidRPr="000317B2">
        <w:rPr>
          <w:rFonts w:ascii="ＭＳ 明朝" w:hAnsi="ＭＳ 明朝" w:hint="eastAsia"/>
        </w:rPr>
        <w:t>精算（概算）払請求書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交付規程第１６条第２項の規定に基づき、下記のとおり請求します。</w:t>
      </w:r>
    </w:p>
    <w:p w:rsidR="00381079" w:rsidRPr="000317B2" w:rsidRDefault="00381079">
      <w:pPr>
        <w:pStyle w:val="a3"/>
        <w:rPr>
          <w:rFonts w:ascii="ＭＳ 明朝"/>
          <w:spacing w:val="0"/>
        </w:rPr>
      </w:pPr>
    </w:p>
    <w:p w:rsidR="00381079" w:rsidRPr="00B1719C" w:rsidRDefault="00381079" w:rsidP="00B1719C">
      <w:pPr>
        <w:jc w:val="center"/>
        <w:rPr>
          <w:rFonts w:ascii="ＭＳ 明朝"/>
          <w:snapToGrid w:val="0"/>
        </w:rPr>
      </w:pPr>
      <w:r w:rsidRPr="00B1719C">
        <w:rPr>
          <w:rFonts w:ascii="ＭＳ 明朝" w:hAnsi="ＭＳ 明朝" w:hint="eastAsia"/>
          <w:snapToGrid w:val="0"/>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１．精算（概算）払請求金額（算用数字を使用すること。）　　　　　　　　　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２．請求金額の算出内訳（概算払の請求をするときに限る。）</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３．概算払を必要とする理由（概算払の請求をするときに限る。）</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４．振込先金融機関名、支店名、預金の種別、口座番号及び預金の名義を記載すること。</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p>
    <w:p w:rsidR="00381079" w:rsidRPr="000317B2" w:rsidRDefault="00381079" w:rsidP="00E30C23">
      <w:pPr>
        <w:pStyle w:val="a3"/>
        <w:spacing w:line="240" w:lineRule="auto"/>
        <w:ind w:leftChars="100" w:left="210"/>
        <w:rPr>
          <w:rFonts w:ascii="ＭＳ 明朝"/>
          <w:spacing w:val="0"/>
        </w:rPr>
      </w:pPr>
      <w:r w:rsidRPr="000317B2">
        <w:rPr>
          <w:rFonts w:ascii="ＭＳ 明朝" w:hAnsi="ＭＳ 明朝" w:hint="eastAsia"/>
        </w:rPr>
        <w:t>（注）別紙「</w:t>
      </w:r>
      <w:r>
        <w:rPr>
          <w:rFonts w:ascii="ＭＳ 明朝" w:hAnsi="ＭＳ 明朝" w:hint="eastAsia"/>
        </w:rPr>
        <w:t>精算（</w:t>
      </w:r>
      <w:r w:rsidRPr="000317B2">
        <w:rPr>
          <w:rFonts w:ascii="ＭＳ 明朝" w:hAnsi="ＭＳ 明朝" w:hint="eastAsia"/>
        </w:rPr>
        <w:t>概算</w:t>
      </w:r>
      <w:r>
        <w:rPr>
          <w:rFonts w:ascii="ＭＳ 明朝" w:hAnsi="ＭＳ 明朝" w:hint="eastAsia"/>
        </w:rPr>
        <w:t>）</w:t>
      </w:r>
      <w:r w:rsidRPr="000317B2">
        <w:rPr>
          <w:rFonts w:ascii="ＭＳ 明朝" w:hAnsi="ＭＳ 明朝" w:hint="eastAsia"/>
        </w:rPr>
        <w:t>払請求内訳書」を添付すること。</w:t>
      </w: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（様式第１１）</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0317B2" w:rsidRDefault="00381079">
      <w:pPr>
        <w:pStyle w:val="a3"/>
        <w:rPr>
          <w:rFonts w:ascii="ＭＳ 明朝"/>
        </w:rPr>
      </w:pPr>
      <w:r w:rsidRPr="000317B2">
        <w:rPr>
          <w:rFonts w:ascii="ＭＳ 明朝" w:hAnsi="ＭＳ 明朝"/>
          <w:spacing w:val="1"/>
        </w:rPr>
        <w:t xml:space="preserve">  </w:t>
      </w:r>
      <w:r w:rsidRPr="001F2390">
        <w:rPr>
          <w:rFonts w:ascii="ＭＳ 明朝" w:hAnsi="ＭＳ 明朝" w:hint="eastAsia"/>
        </w:rPr>
        <w:t>津波・原子力災害被災地域雇用創出企業立地補助事業事務局長</w:t>
      </w:r>
      <w:r w:rsidRPr="000317B2">
        <w:rPr>
          <w:rFonts w:ascii="ＭＳ 明朝" w:hAnsi="ＭＳ 明朝" w:hint="eastAsia"/>
        </w:rPr>
        <w:t xml:space="preserve">　殿</w:t>
      </w:r>
    </w:p>
    <w:p w:rsidR="00381079" w:rsidRPr="000317B2" w:rsidRDefault="00381079" w:rsidP="001F2390">
      <w:pPr>
        <w:pStyle w:val="a3"/>
        <w:ind w:firstLineChars="100" w:firstLine="210"/>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pPr>
        <w:pStyle w:val="a3"/>
        <w:rPr>
          <w:rFonts w:ascii="ＭＳ 明朝"/>
          <w:spacing w:val="0"/>
        </w:rPr>
      </w:pPr>
    </w:p>
    <w:p w:rsidR="00381079" w:rsidRPr="000317B2" w:rsidRDefault="00381079" w:rsidP="00AF60AE">
      <w:pPr>
        <w:pStyle w:val="a3"/>
        <w:jc w:val="center"/>
        <w:rPr>
          <w:rFonts w:ascii="ＭＳ 明朝"/>
          <w:spacing w:val="0"/>
        </w:rPr>
      </w:pPr>
      <w:r w:rsidRPr="000317B2">
        <w:rPr>
          <w:rFonts w:ascii="ＭＳ 明朝" w:hAnsi="ＭＳ 明朝" w:hint="eastAsia"/>
        </w:rPr>
        <w:t>消費税額及び地方消費税額の額の確定に伴う報告書</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 xml:space="preserve">　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交付規程第１７条第１項の規定に基づき、下記のとおり報告します。</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記</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１．補助金額（交付規程第１５条第１項による額の確定額）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２．補助金の確定時における消費税及び地方消費税に</w:t>
      </w:r>
    </w:p>
    <w:p w:rsidR="00381079" w:rsidRPr="000317B2" w:rsidRDefault="00381079">
      <w:pPr>
        <w:pStyle w:val="a3"/>
        <w:rPr>
          <w:rFonts w:ascii="ＭＳ 明朝"/>
          <w:spacing w:val="0"/>
        </w:rPr>
      </w:pPr>
      <w:r w:rsidRPr="000317B2">
        <w:rPr>
          <w:rFonts w:ascii="ＭＳ 明朝" w:hAnsi="ＭＳ 明朝" w:hint="eastAsia"/>
        </w:rPr>
        <w:t xml:space="preserve">　係る仕入控除税額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３．消費税額及び地方消費税額の確定に伴う補助金に</w:t>
      </w:r>
    </w:p>
    <w:p w:rsidR="00381079" w:rsidRPr="000317B2" w:rsidRDefault="00381079">
      <w:pPr>
        <w:pStyle w:val="a3"/>
        <w:rPr>
          <w:rFonts w:ascii="ＭＳ 明朝"/>
          <w:spacing w:val="0"/>
        </w:rPr>
      </w:pPr>
      <w:r w:rsidRPr="000317B2">
        <w:rPr>
          <w:rFonts w:ascii="ＭＳ 明朝" w:hAnsi="ＭＳ 明朝" w:hint="eastAsia"/>
        </w:rPr>
        <w:t xml:space="preserve">　係る消費税及び地方消費税に係る仕入控除税額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hint="eastAsia"/>
        </w:rPr>
        <w:t>４．補助金返還相当額（３．－２．）</w:t>
      </w:r>
      <w:r w:rsidRPr="000317B2">
        <w:rPr>
          <w:rFonts w:ascii="ＭＳ 明朝" w:hAnsi="ＭＳ 明朝"/>
          <w:spacing w:val="1"/>
        </w:rPr>
        <w:t xml:space="preserve">                                        </w:t>
      </w:r>
      <w:r w:rsidRPr="000317B2">
        <w:rPr>
          <w:rFonts w:ascii="ＭＳ 明朝" w:hAnsi="ＭＳ 明朝" w:hint="eastAsia"/>
        </w:rPr>
        <w:t>円</w:t>
      </w:r>
    </w:p>
    <w:p w:rsidR="00381079" w:rsidRPr="000317B2" w:rsidRDefault="00381079">
      <w:pPr>
        <w:pStyle w:val="a3"/>
        <w:rPr>
          <w:rFonts w:ascii="ＭＳ 明朝"/>
          <w:spacing w:val="0"/>
        </w:rPr>
      </w:pPr>
    </w:p>
    <w:p w:rsidR="00381079" w:rsidRPr="000317B2" w:rsidRDefault="00381079">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（注）別紙として積算の内訳を添付すること。</w:t>
      </w:r>
    </w:p>
    <w:p w:rsidR="00381079" w:rsidRPr="000317B2" w:rsidRDefault="00381079">
      <w:pPr>
        <w:pStyle w:val="a3"/>
        <w:rPr>
          <w:rFonts w:ascii="ＭＳ 明朝"/>
          <w:spacing w:val="0"/>
        </w:rPr>
      </w:pPr>
    </w:p>
    <w:p w:rsidR="00381079" w:rsidRPr="000317B2" w:rsidRDefault="00381079" w:rsidP="00087655">
      <w:pPr>
        <w:ind w:firstLineChars="100" w:firstLine="210"/>
        <w:rPr>
          <w:rFonts w:ascii="ＭＳ 明朝"/>
        </w:rPr>
      </w:pPr>
      <w:r w:rsidRPr="000317B2">
        <w:rPr>
          <w:rFonts w:ascii="ＭＳ 明朝"/>
        </w:rPr>
        <w:br w:type="page"/>
      </w:r>
      <w:r w:rsidRPr="000317B2">
        <w:rPr>
          <w:rFonts w:ascii="ＭＳ 明朝" w:hAnsi="ＭＳ 明朝" w:hint="eastAsia"/>
        </w:rPr>
        <w:lastRenderedPageBreak/>
        <w:t>（様式第１２）</w:t>
      </w:r>
    </w:p>
    <w:p w:rsidR="00381079" w:rsidRPr="000317B2" w:rsidRDefault="00381079">
      <w:pPr>
        <w:pStyle w:val="a3"/>
        <w:rPr>
          <w:rFonts w:ascii="ＭＳ 明朝"/>
          <w:spacing w:val="0"/>
        </w:rPr>
      </w:pPr>
    </w:p>
    <w:p w:rsidR="00381079" w:rsidRPr="000317B2" w:rsidRDefault="00381079" w:rsidP="00B46247">
      <w:pPr>
        <w:pStyle w:val="a3"/>
        <w:jc w:val="center"/>
        <w:rPr>
          <w:rFonts w:ascii="ＭＳ 明朝"/>
          <w:spacing w:val="0"/>
        </w:rPr>
      </w:pPr>
      <w:r w:rsidRPr="000317B2">
        <w:rPr>
          <w:rFonts w:ascii="ＭＳ 明朝" w:hAnsi="ＭＳ 明朝" w:hint="eastAsia"/>
          <w:spacing w:val="0"/>
        </w:rPr>
        <w:t>取得財産等管理台帳</w:t>
      </w:r>
    </w:p>
    <w:p w:rsidR="00381079" w:rsidRPr="000317B2" w:rsidRDefault="00381079">
      <w:pPr>
        <w:pStyle w:val="a3"/>
        <w:spacing w:line="108" w:lineRule="exact"/>
        <w:rPr>
          <w:rFonts w:ascii="ＭＳ 明朝"/>
          <w:spacing w:val="0"/>
        </w:rPr>
      </w:pPr>
    </w:p>
    <w:tbl>
      <w:tblPr>
        <w:tblW w:w="0" w:type="auto"/>
        <w:tblInd w:w="13" w:type="dxa"/>
        <w:tblLayout w:type="fixed"/>
        <w:tblCellMar>
          <w:left w:w="13" w:type="dxa"/>
          <w:right w:w="13" w:type="dxa"/>
        </w:tblCellMar>
        <w:tblLook w:val="0000"/>
      </w:tblPr>
      <w:tblGrid>
        <w:gridCol w:w="756"/>
        <w:gridCol w:w="794"/>
        <w:gridCol w:w="737"/>
        <w:gridCol w:w="737"/>
        <w:gridCol w:w="737"/>
        <w:gridCol w:w="737"/>
        <w:gridCol w:w="1247"/>
        <w:gridCol w:w="1021"/>
        <w:gridCol w:w="1021"/>
        <w:gridCol w:w="794"/>
        <w:gridCol w:w="737"/>
      </w:tblGrid>
      <w:tr w:rsidR="00381079" w:rsidRPr="000317B2" w:rsidTr="00EC3D39">
        <w:trPr>
          <w:trHeight w:hRule="exact" w:val="654"/>
        </w:trPr>
        <w:tc>
          <w:tcPr>
            <w:tcW w:w="756" w:type="dxa"/>
            <w:tcBorders>
              <w:top w:val="single" w:sz="4" w:space="0" w:color="000000"/>
              <w:left w:val="single" w:sz="4" w:space="0" w:color="000000"/>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区分</w:t>
            </w:r>
          </w:p>
        </w:tc>
        <w:tc>
          <w:tcPr>
            <w:tcW w:w="794"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財産名</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規格</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数量</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単価</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金額</w:t>
            </w:r>
          </w:p>
        </w:tc>
        <w:tc>
          <w:tcPr>
            <w:tcW w:w="124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取得年月日</w:t>
            </w:r>
          </w:p>
        </w:tc>
        <w:tc>
          <w:tcPr>
            <w:tcW w:w="1021"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耐用年数</w:t>
            </w:r>
          </w:p>
        </w:tc>
        <w:tc>
          <w:tcPr>
            <w:tcW w:w="1021"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保管場所</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7940BB">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補助率</w:t>
            </w:r>
          </w:p>
        </w:tc>
        <w:tc>
          <w:tcPr>
            <w:tcW w:w="737" w:type="dxa"/>
            <w:tcBorders>
              <w:top w:val="single" w:sz="4" w:space="0" w:color="000000"/>
              <w:left w:val="nil"/>
              <w:bottom w:val="single" w:sz="4" w:space="0" w:color="000000"/>
              <w:right w:val="single" w:sz="4" w:space="0" w:color="000000"/>
            </w:tcBorders>
          </w:tcPr>
          <w:p w:rsidR="00381079" w:rsidRPr="000317B2" w:rsidRDefault="00381079">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備考</w:t>
            </w:r>
          </w:p>
        </w:tc>
      </w:tr>
      <w:tr w:rsidR="00381079" w:rsidRPr="000317B2" w:rsidTr="00EC3D39">
        <w:trPr>
          <w:trHeight w:hRule="exact" w:val="7561"/>
        </w:trPr>
        <w:tc>
          <w:tcPr>
            <w:tcW w:w="756" w:type="dxa"/>
            <w:tcBorders>
              <w:top w:val="nil"/>
              <w:left w:val="single" w:sz="4" w:space="0" w:color="000000"/>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124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pPr>
              <w:pStyle w:val="a3"/>
              <w:spacing w:before="221"/>
              <w:rPr>
                <w:rFonts w:ascii="ＭＳ 明朝"/>
                <w:spacing w:val="0"/>
              </w:rPr>
            </w:pPr>
          </w:p>
        </w:tc>
      </w:tr>
    </w:tbl>
    <w:p w:rsidR="00381079" w:rsidRPr="000317B2" w:rsidRDefault="00381079">
      <w:pPr>
        <w:pStyle w:val="a3"/>
        <w:spacing w:line="221" w:lineRule="exact"/>
        <w:rPr>
          <w:rFonts w:ascii="ＭＳ 明朝"/>
          <w:spacing w:val="0"/>
        </w:rPr>
      </w:pPr>
    </w:p>
    <w:p w:rsidR="00381079" w:rsidRPr="000317B2" w:rsidRDefault="00381079" w:rsidP="00327054">
      <w:pPr>
        <w:pStyle w:val="a3"/>
        <w:ind w:left="856" w:hangingChars="400" w:hanging="856"/>
        <w:rPr>
          <w:rFonts w:ascii="ＭＳ 明朝"/>
          <w:spacing w:val="0"/>
        </w:rPr>
      </w:pPr>
      <w:r w:rsidRPr="000317B2">
        <w:rPr>
          <w:rFonts w:ascii="ＭＳ 明朝" w:hAnsi="ＭＳ 明朝" w:hint="eastAsia"/>
        </w:rPr>
        <w:t>（注）１．対象となる取得財産等は、取得価格又は効用の増加価格が本交付規程第２</w:t>
      </w:r>
      <w:r>
        <w:rPr>
          <w:rFonts w:ascii="ＭＳ 明朝" w:hAnsi="ＭＳ 明朝" w:hint="eastAsia"/>
        </w:rPr>
        <w:t>２</w:t>
      </w:r>
      <w:r w:rsidRPr="000317B2">
        <w:rPr>
          <w:rFonts w:ascii="ＭＳ 明朝" w:hAnsi="ＭＳ 明朝" w:hint="eastAsia"/>
        </w:rPr>
        <w:t>条第１項に定める処分制限額以上の財産とする。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２．財産名の区分は、（ア）事務用備品、（イ）事業用備品、（ウ）書籍、資料、図面類、（エ）無体財産権（産業財産権等）、（オ）その他の物件（不動産及びその従物）とする。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３．数量は、同一規格等であれば一括して記載して差し支えない。単価が異なる場合は分割して記載すること。</w:t>
      </w:r>
    </w:p>
    <w:p w:rsidR="00381079" w:rsidRDefault="00381079" w:rsidP="00B04DEA">
      <w:pPr>
        <w:pStyle w:val="a3"/>
        <w:ind w:leftChars="300" w:left="844" w:hangingChars="100" w:hanging="214"/>
        <w:rPr>
          <w:rFonts w:ascii="ＭＳ 明朝"/>
        </w:rPr>
      </w:pPr>
      <w:r w:rsidRPr="000317B2">
        <w:rPr>
          <w:rFonts w:ascii="ＭＳ 明朝" w:hAnsi="ＭＳ 明朝" w:hint="eastAsia"/>
        </w:rPr>
        <w:t>４．取得年月日は、検収年月日を記載すること。</w:t>
      </w:r>
    </w:p>
    <w:p w:rsidR="00381079" w:rsidRDefault="00381079" w:rsidP="005C5CBC">
      <w:pPr>
        <w:pStyle w:val="a3"/>
        <w:ind w:leftChars="300" w:left="844" w:hangingChars="100" w:hanging="214"/>
        <w:rPr>
          <w:rFonts w:ascii="ＭＳ 明朝"/>
        </w:rPr>
      </w:pPr>
      <w:r>
        <w:rPr>
          <w:rFonts w:ascii="ＭＳ 明朝" w:hAnsi="ＭＳ 明朝" w:hint="eastAsia"/>
        </w:rPr>
        <w:t>５．担保権を設定した財産は備考に明記すること。</w:t>
      </w:r>
    </w:p>
    <w:p w:rsidR="00381079" w:rsidRPr="000317B2" w:rsidRDefault="00381079" w:rsidP="006141C4">
      <w:pPr>
        <w:pStyle w:val="a3"/>
        <w:ind w:leftChars="300" w:left="844" w:hangingChars="100" w:hanging="214"/>
        <w:rPr>
          <w:rFonts w:ascii="ＭＳ 明朝"/>
          <w:spacing w:val="0"/>
        </w:rPr>
      </w:pPr>
      <w:r>
        <w:rPr>
          <w:rFonts w:ascii="ＭＳ 明朝" w:hAnsi="ＭＳ 明朝" w:hint="eastAsia"/>
        </w:rPr>
        <w:t>６．財産管理を行う事業者ごとに作成すること。</w:t>
      </w:r>
    </w:p>
    <w:p w:rsidR="00381079" w:rsidRPr="006141C4" w:rsidRDefault="00381079" w:rsidP="006141C4">
      <w:pPr>
        <w:pStyle w:val="a3"/>
        <w:ind w:leftChars="300" w:left="840" w:hangingChars="100" w:hanging="210"/>
        <w:rPr>
          <w:rFonts w:ascii="ＭＳ 明朝"/>
          <w:spacing w:val="0"/>
        </w:rPr>
      </w:pPr>
    </w:p>
    <w:p w:rsidR="00381079" w:rsidRPr="000317B2" w:rsidRDefault="00381079">
      <w:pPr>
        <w:pStyle w:val="a3"/>
        <w:rPr>
          <w:rFonts w:ascii="ＭＳ 明朝"/>
          <w:spacing w:val="0"/>
        </w:rPr>
      </w:pPr>
      <w:r w:rsidRPr="000317B2">
        <w:rPr>
          <w:rFonts w:ascii="ＭＳ 明朝"/>
          <w:spacing w:val="0"/>
        </w:rPr>
        <w:br w:type="page"/>
      </w:r>
      <w:r w:rsidRPr="000317B2">
        <w:rPr>
          <w:rFonts w:ascii="ＭＳ 明朝" w:hAnsi="ＭＳ 明朝" w:hint="eastAsia"/>
        </w:rPr>
        <w:lastRenderedPageBreak/>
        <w:t>（様式第１３）</w:t>
      </w:r>
    </w:p>
    <w:p w:rsidR="00381079" w:rsidRPr="000317B2" w:rsidRDefault="00381079">
      <w:pPr>
        <w:pStyle w:val="a3"/>
        <w:rPr>
          <w:rFonts w:ascii="ＭＳ 明朝"/>
          <w:spacing w:val="0"/>
        </w:rPr>
      </w:pPr>
    </w:p>
    <w:p w:rsidR="00381079" w:rsidRPr="000317B2" w:rsidRDefault="00381079" w:rsidP="00B46247">
      <w:pPr>
        <w:pStyle w:val="a3"/>
        <w:jc w:val="center"/>
        <w:rPr>
          <w:rFonts w:ascii="ＭＳ 明朝"/>
          <w:spacing w:val="0"/>
        </w:rPr>
      </w:pPr>
      <w:r w:rsidRPr="000317B2">
        <w:rPr>
          <w:rFonts w:ascii="ＭＳ 明朝" w:hAnsi="ＭＳ 明朝" w:hint="eastAsia"/>
          <w:spacing w:val="0"/>
        </w:rPr>
        <w:t>取得財産等管理明細表（平成</w:t>
      </w:r>
      <w:r w:rsidRPr="000317B2">
        <w:rPr>
          <w:rFonts w:ascii="ＭＳ 明朝" w:hAnsi="ＭＳ 明朝"/>
          <w:spacing w:val="0"/>
        </w:rPr>
        <w:t xml:space="preserve"> </w:t>
      </w:r>
      <w:r w:rsidRPr="000317B2">
        <w:rPr>
          <w:rFonts w:ascii="ＭＳ 明朝" w:hAnsi="ＭＳ 明朝" w:hint="eastAsia"/>
          <w:spacing w:val="0"/>
        </w:rPr>
        <w:t xml:space="preserve">　</w:t>
      </w:r>
      <w:r w:rsidRPr="000317B2">
        <w:rPr>
          <w:rFonts w:ascii="ＭＳ 明朝" w:hAnsi="ＭＳ 明朝"/>
          <w:spacing w:val="0"/>
        </w:rPr>
        <w:t xml:space="preserve"> </w:t>
      </w:r>
      <w:r w:rsidRPr="000317B2">
        <w:rPr>
          <w:rFonts w:ascii="ＭＳ 明朝" w:hAnsi="ＭＳ 明朝" w:hint="eastAsia"/>
          <w:spacing w:val="0"/>
        </w:rPr>
        <w:t>年度）</w:t>
      </w:r>
    </w:p>
    <w:p w:rsidR="00381079" w:rsidRPr="000317B2" w:rsidRDefault="00381079" w:rsidP="00EC3D39">
      <w:pPr>
        <w:pStyle w:val="a3"/>
        <w:spacing w:line="108" w:lineRule="exact"/>
        <w:rPr>
          <w:rFonts w:ascii="ＭＳ 明朝"/>
          <w:spacing w:val="0"/>
        </w:rPr>
      </w:pPr>
    </w:p>
    <w:tbl>
      <w:tblPr>
        <w:tblW w:w="0" w:type="auto"/>
        <w:tblInd w:w="13" w:type="dxa"/>
        <w:tblLayout w:type="fixed"/>
        <w:tblCellMar>
          <w:left w:w="13" w:type="dxa"/>
          <w:right w:w="13" w:type="dxa"/>
        </w:tblCellMar>
        <w:tblLook w:val="0000"/>
      </w:tblPr>
      <w:tblGrid>
        <w:gridCol w:w="756"/>
        <w:gridCol w:w="794"/>
        <w:gridCol w:w="737"/>
        <w:gridCol w:w="737"/>
        <w:gridCol w:w="737"/>
        <w:gridCol w:w="737"/>
        <w:gridCol w:w="1247"/>
        <w:gridCol w:w="1021"/>
        <w:gridCol w:w="1021"/>
        <w:gridCol w:w="794"/>
        <w:gridCol w:w="737"/>
      </w:tblGrid>
      <w:tr w:rsidR="00381079" w:rsidRPr="000317B2" w:rsidTr="00076071">
        <w:trPr>
          <w:trHeight w:hRule="exact" w:val="654"/>
        </w:trPr>
        <w:tc>
          <w:tcPr>
            <w:tcW w:w="756" w:type="dxa"/>
            <w:tcBorders>
              <w:top w:val="single" w:sz="4" w:space="0" w:color="000000"/>
              <w:left w:val="single" w:sz="4" w:space="0" w:color="000000"/>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区分</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財産名</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規格</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数量</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単価</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金額</w:t>
            </w:r>
          </w:p>
        </w:tc>
        <w:tc>
          <w:tcPr>
            <w:tcW w:w="124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取得年月日</w:t>
            </w:r>
          </w:p>
        </w:tc>
        <w:tc>
          <w:tcPr>
            <w:tcW w:w="1021"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耐用年数</w:t>
            </w:r>
          </w:p>
        </w:tc>
        <w:tc>
          <w:tcPr>
            <w:tcW w:w="1021"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保管場所</w:t>
            </w:r>
          </w:p>
        </w:tc>
        <w:tc>
          <w:tcPr>
            <w:tcW w:w="794" w:type="dxa"/>
            <w:tcBorders>
              <w:top w:val="single" w:sz="4" w:space="0" w:color="000000"/>
              <w:left w:val="nil"/>
              <w:bottom w:val="single" w:sz="4" w:space="0" w:color="000000"/>
              <w:right w:val="single" w:sz="4" w:space="0" w:color="000000"/>
            </w:tcBorders>
          </w:tcPr>
          <w:p w:rsidR="00381079" w:rsidRPr="000317B2" w:rsidRDefault="00381079" w:rsidP="007940BB">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補助率</w:t>
            </w:r>
          </w:p>
        </w:tc>
        <w:tc>
          <w:tcPr>
            <w:tcW w:w="737" w:type="dxa"/>
            <w:tcBorders>
              <w:top w:val="single" w:sz="4" w:space="0" w:color="000000"/>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r w:rsidRPr="000317B2">
              <w:rPr>
                <w:rFonts w:ascii="ＭＳ 明朝" w:hAnsi="ＭＳ 明朝" w:cs="Century"/>
                <w:spacing w:val="1"/>
              </w:rPr>
              <w:t xml:space="preserve"> </w:t>
            </w:r>
            <w:r w:rsidRPr="000317B2">
              <w:rPr>
                <w:rFonts w:ascii="ＭＳ 明朝" w:hAnsi="ＭＳ 明朝" w:hint="eastAsia"/>
              </w:rPr>
              <w:t>備考</w:t>
            </w:r>
          </w:p>
        </w:tc>
      </w:tr>
      <w:tr w:rsidR="00381079" w:rsidRPr="000317B2" w:rsidTr="00076071">
        <w:trPr>
          <w:trHeight w:hRule="exact" w:val="7561"/>
        </w:trPr>
        <w:tc>
          <w:tcPr>
            <w:tcW w:w="756" w:type="dxa"/>
            <w:tcBorders>
              <w:top w:val="nil"/>
              <w:left w:val="single" w:sz="4" w:space="0" w:color="000000"/>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737" w:type="dxa"/>
            <w:tcBorders>
              <w:top w:val="nil"/>
              <w:left w:val="nil"/>
              <w:bottom w:val="single" w:sz="4" w:space="0" w:color="000000"/>
              <w:right w:val="single" w:sz="4" w:space="0" w:color="000000"/>
            </w:tcBorders>
          </w:tcPr>
          <w:p w:rsidR="00381079" w:rsidRPr="000317B2" w:rsidRDefault="00381079" w:rsidP="008E217C">
            <w:pPr>
              <w:pStyle w:val="a3"/>
              <w:spacing w:before="221"/>
              <w:jc w:val="right"/>
              <w:rPr>
                <w:rFonts w:ascii="ＭＳ 明朝"/>
                <w:spacing w:val="0"/>
              </w:rPr>
            </w:pPr>
            <w:r w:rsidRPr="000317B2">
              <w:rPr>
                <w:rFonts w:ascii="ＭＳ 明朝" w:hAnsi="ＭＳ 明朝" w:cs="Century"/>
                <w:spacing w:val="1"/>
              </w:rPr>
              <w:t xml:space="preserve"> </w:t>
            </w:r>
            <w:r w:rsidRPr="000317B2">
              <w:rPr>
                <w:rFonts w:ascii="ＭＳ 明朝" w:hAnsi="ＭＳ 明朝"/>
                <w:spacing w:val="1"/>
              </w:rPr>
              <w:t xml:space="preserve">  </w:t>
            </w:r>
            <w:r w:rsidRPr="000317B2">
              <w:rPr>
                <w:rFonts w:ascii="ＭＳ 明朝" w:hAnsi="ＭＳ 明朝" w:hint="eastAsia"/>
              </w:rPr>
              <w:t>円</w:t>
            </w:r>
          </w:p>
        </w:tc>
        <w:tc>
          <w:tcPr>
            <w:tcW w:w="124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1021"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94"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c>
          <w:tcPr>
            <w:tcW w:w="737" w:type="dxa"/>
            <w:tcBorders>
              <w:top w:val="nil"/>
              <w:left w:val="nil"/>
              <w:bottom w:val="single" w:sz="4" w:space="0" w:color="000000"/>
              <w:right w:val="single" w:sz="4" w:space="0" w:color="000000"/>
            </w:tcBorders>
          </w:tcPr>
          <w:p w:rsidR="00381079" w:rsidRPr="000317B2" w:rsidRDefault="00381079" w:rsidP="00076071">
            <w:pPr>
              <w:pStyle w:val="a3"/>
              <w:spacing w:before="221"/>
              <w:rPr>
                <w:rFonts w:ascii="ＭＳ 明朝"/>
                <w:spacing w:val="0"/>
              </w:rPr>
            </w:pPr>
          </w:p>
        </w:tc>
      </w:tr>
    </w:tbl>
    <w:p w:rsidR="00381079" w:rsidRPr="000317B2" w:rsidRDefault="00381079" w:rsidP="00EC3D39">
      <w:pPr>
        <w:pStyle w:val="a3"/>
        <w:spacing w:line="221" w:lineRule="exact"/>
        <w:rPr>
          <w:rFonts w:ascii="ＭＳ 明朝"/>
          <w:spacing w:val="0"/>
        </w:rPr>
      </w:pPr>
    </w:p>
    <w:p w:rsidR="00381079" w:rsidRPr="000317B2" w:rsidRDefault="00381079" w:rsidP="009503CC">
      <w:pPr>
        <w:pStyle w:val="a3"/>
        <w:ind w:leftChars="20" w:left="898" w:hangingChars="400" w:hanging="856"/>
        <w:rPr>
          <w:rFonts w:ascii="ＭＳ 明朝"/>
        </w:rPr>
      </w:pPr>
    </w:p>
    <w:p w:rsidR="00381079" w:rsidRPr="000317B2" w:rsidRDefault="00381079" w:rsidP="00327054">
      <w:pPr>
        <w:pStyle w:val="a3"/>
        <w:ind w:left="856" w:hangingChars="400" w:hanging="856"/>
        <w:rPr>
          <w:rFonts w:ascii="ＭＳ 明朝"/>
          <w:spacing w:val="0"/>
        </w:rPr>
      </w:pPr>
      <w:r w:rsidRPr="000317B2">
        <w:rPr>
          <w:rFonts w:ascii="ＭＳ 明朝" w:hAnsi="ＭＳ 明朝" w:hint="eastAsia"/>
        </w:rPr>
        <w:t>（注）１．対象となる取得財産等は、取得価格又は効用の増加価格が本交付規程第２</w:t>
      </w:r>
      <w:r>
        <w:rPr>
          <w:rFonts w:ascii="ＭＳ 明朝" w:hAnsi="ＭＳ 明朝" w:hint="eastAsia"/>
        </w:rPr>
        <w:t>２</w:t>
      </w:r>
      <w:r w:rsidRPr="000317B2">
        <w:rPr>
          <w:rFonts w:ascii="ＭＳ 明朝" w:hAnsi="ＭＳ 明朝" w:hint="eastAsia"/>
        </w:rPr>
        <w:t>条第１項に定める処分制限額以上の財産とする。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２．財産名の区分は、（ア）事務用備品、（イ）事業用備品、（ウ）書籍、資料、図面類、（エ）無体財産権（産業財産権等）、（オ）その他の物件（不動産及びその従物）とする。</w:t>
      </w:r>
    </w:p>
    <w:p w:rsidR="00381079" w:rsidRPr="000317B2" w:rsidRDefault="00381079" w:rsidP="00327054">
      <w:pPr>
        <w:pStyle w:val="a3"/>
        <w:ind w:leftChars="300" w:left="844" w:hangingChars="100" w:hanging="214"/>
        <w:rPr>
          <w:rFonts w:ascii="ＭＳ 明朝"/>
          <w:spacing w:val="0"/>
        </w:rPr>
      </w:pPr>
      <w:r w:rsidRPr="000317B2">
        <w:rPr>
          <w:rFonts w:ascii="ＭＳ 明朝" w:hAnsi="ＭＳ 明朝" w:hint="eastAsia"/>
        </w:rPr>
        <w:t>３．数量は、同一規格等であれば一括して記載して差し支えない。単価が異なる場合は分割して記載すること。</w:t>
      </w:r>
    </w:p>
    <w:p w:rsidR="00381079" w:rsidRDefault="00381079" w:rsidP="00B04DEA">
      <w:pPr>
        <w:pStyle w:val="a3"/>
        <w:ind w:leftChars="300" w:left="844" w:hangingChars="100" w:hanging="214"/>
        <w:rPr>
          <w:rFonts w:ascii="ＭＳ 明朝"/>
        </w:rPr>
      </w:pPr>
      <w:r w:rsidRPr="000317B2">
        <w:rPr>
          <w:rFonts w:ascii="ＭＳ 明朝" w:hAnsi="ＭＳ 明朝" w:hint="eastAsia"/>
        </w:rPr>
        <w:t>４．取得年月日は、検収年月日を記載すること。</w:t>
      </w:r>
    </w:p>
    <w:p w:rsidR="00381079" w:rsidRPr="000317B2" w:rsidRDefault="00381079" w:rsidP="006141C4">
      <w:pPr>
        <w:pStyle w:val="a3"/>
        <w:ind w:leftChars="300" w:left="844" w:hangingChars="100" w:hanging="214"/>
        <w:rPr>
          <w:rFonts w:ascii="ＭＳ 明朝"/>
          <w:spacing w:val="0"/>
        </w:rPr>
      </w:pPr>
      <w:r>
        <w:rPr>
          <w:rFonts w:ascii="ＭＳ 明朝" w:hAnsi="ＭＳ 明朝" w:hint="eastAsia"/>
        </w:rPr>
        <w:t>５．財産管理を行う事業者ごとに作成すること。</w:t>
      </w:r>
    </w:p>
    <w:p w:rsidR="00381079" w:rsidRPr="006141C4" w:rsidRDefault="00381079" w:rsidP="006141C4">
      <w:pPr>
        <w:pStyle w:val="a3"/>
        <w:ind w:leftChars="300" w:left="840" w:hangingChars="100" w:hanging="210"/>
        <w:rPr>
          <w:rFonts w:ascii="ＭＳ 明朝"/>
          <w:spacing w:val="0"/>
        </w:rPr>
      </w:pPr>
    </w:p>
    <w:p w:rsidR="00381079" w:rsidRPr="000317B2" w:rsidRDefault="00381079" w:rsidP="00DE29C7">
      <w:pPr>
        <w:overflowPunct w:val="0"/>
        <w:adjustRightInd w:val="0"/>
        <w:textAlignment w:val="baseline"/>
        <w:rPr>
          <w:rFonts w:ascii="ＭＳ 明朝"/>
          <w:kern w:val="0"/>
          <w:szCs w:val="21"/>
        </w:rPr>
      </w:pPr>
      <w:r w:rsidRPr="000317B2">
        <w:rPr>
          <w:rFonts w:ascii="ＭＳ 明朝"/>
        </w:rPr>
        <w:br w:type="page"/>
      </w:r>
      <w:r w:rsidRPr="000317B2">
        <w:rPr>
          <w:rFonts w:ascii="ＭＳ 明朝" w:hAnsi="ＭＳ 明朝" w:hint="eastAsia"/>
          <w:szCs w:val="21"/>
        </w:rPr>
        <w:lastRenderedPageBreak/>
        <w:t>（</w:t>
      </w:r>
      <w:r w:rsidRPr="000317B2">
        <w:rPr>
          <w:rFonts w:ascii="ＭＳ 明朝" w:hAnsi="ＭＳ 明朝" w:cs="ＭＳ 明朝" w:hint="eastAsia"/>
          <w:kern w:val="0"/>
          <w:szCs w:val="21"/>
        </w:rPr>
        <w:t>様式第１４）</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Default="00381079" w:rsidP="00DE29C7">
      <w:pPr>
        <w:pStyle w:val="a3"/>
        <w:rPr>
          <w:rFonts w:ascii="ＭＳ 明朝"/>
        </w:rPr>
      </w:pPr>
      <w:r w:rsidRPr="000317B2">
        <w:rPr>
          <w:rFonts w:ascii="ＭＳ 明朝" w:hAnsi="ＭＳ 明朝"/>
          <w:spacing w:val="1"/>
        </w:rPr>
        <w:t xml:space="preserve">  </w:t>
      </w:r>
      <w:r w:rsidRPr="001F2390">
        <w:rPr>
          <w:rFonts w:ascii="ＭＳ 明朝" w:hAnsi="ＭＳ 明朝" w:hint="eastAsia"/>
        </w:rPr>
        <w:t>津波・原子力災害被災地域雇用創出企業立地補助事業事務局長</w:t>
      </w:r>
      <w:r w:rsidRPr="000317B2">
        <w:rPr>
          <w:rFonts w:ascii="ＭＳ 明朝" w:hAnsi="ＭＳ 明朝" w:hint="eastAsia"/>
        </w:rPr>
        <w:t xml:space="preserve">　殿</w:t>
      </w:r>
    </w:p>
    <w:p w:rsidR="00381079" w:rsidRPr="000317B2" w:rsidRDefault="00381079" w:rsidP="005E3663">
      <w:pPr>
        <w:pStyle w:val="a3"/>
        <w:spacing w:line="257" w:lineRule="exact"/>
        <w:ind w:firstLineChars="1100" w:firstLine="2354"/>
        <w:rPr>
          <w:rFonts w:ascii="ＭＳ 明朝"/>
        </w:rPr>
      </w:pPr>
      <w:r w:rsidRPr="000317B2">
        <w:rPr>
          <w:rFonts w:ascii="ＭＳ 明朝" w:hAnsi="ＭＳ 明朝" w:hint="eastAsia"/>
        </w:rPr>
        <w:t>又は</w:t>
      </w:r>
    </w:p>
    <w:p w:rsidR="00381079" w:rsidRPr="000317B2" w:rsidRDefault="00381079" w:rsidP="004706AB">
      <w:pPr>
        <w:pStyle w:val="a3"/>
        <w:ind w:firstLineChars="100" w:firstLine="214"/>
        <w:rPr>
          <w:rFonts w:ascii="ＭＳ 明朝"/>
        </w:rPr>
      </w:pPr>
      <w:r w:rsidRPr="000317B2">
        <w:rPr>
          <w:rFonts w:ascii="ＭＳ 明朝" w:hAnsi="ＭＳ 明朝" w:hint="eastAsia"/>
        </w:rPr>
        <w:t>一般社団法人地域デザインオフィス　殿</w:t>
      </w:r>
    </w:p>
    <w:p w:rsidR="00381079" w:rsidRPr="000317B2" w:rsidRDefault="00381079" w:rsidP="00DE29C7">
      <w:pPr>
        <w:pStyle w:val="a3"/>
        <w:rPr>
          <w:rFonts w:ascii="ＭＳ 明朝"/>
          <w:spacing w:val="0"/>
        </w:rPr>
      </w:pP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DE29C7">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DE29C7">
      <w:pPr>
        <w:overflowPunct w:val="0"/>
        <w:adjustRightInd w:val="0"/>
        <w:jc w:val="right"/>
        <w:textAlignment w:val="baseline"/>
        <w:rPr>
          <w:rFonts w:ascii="ＭＳ 明朝"/>
          <w:kern w:val="0"/>
          <w:szCs w:val="21"/>
        </w:rPr>
      </w:pPr>
    </w:p>
    <w:p w:rsidR="00381079" w:rsidRPr="000317B2" w:rsidRDefault="00381079" w:rsidP="00DE29C7">
      <w:pPr>
        <w:overflowPunct w:val="0"/>
        <w:adjustRightInd w:val="0"/>
        <w:jc w:val="right"/>
        <w:textAlignment w:val="baseline"/>
        <w:rPr>
          <w:rFonts w:ascii="ＭＳ 明朝"/>
          <w:kern w:val="0"/>
          <w:szCs w:val="21"/>
        </w:rPr>
      </w:pPr>
    </w:p>
    <w:p w:rsidR="00381079" w:rsidRPr="000317B2" w:rsidRDefault="00381079" w:rsidP="00DE29C7">
      <w:pPr>
        <w:overflowPunct w:val="0"/>
        <w:adjustRightInd w:val="0"/>
        <w:jc w:val="center"/>
        <w:textAlignment w:val="baseline"/>
        <w:rPr>
          <w:rFonts w:ascii="ＭＳ 明朝"/>
          <w:kern w:val="0"/>
          <w:szCs w:val="21"/>
        </w:rPr>
      </w:pPr>
      <w:r w:rsidRPr="000317B2">
        <w:rPr>
          <w:rFonts w:ascii="ＭＳ 明朝" w:hAnsi="ＭＳ 明朝" w:cs="ＭＳ 明朝" w:hint="eastAsia"/>
          <w:kern w:val="0"/>
          <w:szCs w:val="21"/>
        </w:rPr>
        <w:t>津波・原子力災害被災地域雇用創出企業</w:t>
      </w:r>
      <w:r>
        <w:rPr>
          <w:rFonts w:ascii="ＭＳ 明朝" w:hAnsi="ＭＳ 明朝" w:cs="ＭＳ 明朝" w:hint="eastAsia"/>
          <w:kern w:val="0"/>
          <w:szCs w:val="21"/>
        </w:rPr>
        <w:t>立地補助金（商業施設等復興整備補助事業</w:t>
      </w:r>
      <w:r>
        <w:rPr>
          <w:rFonts w:ascii="ＭＳ 明朝" w:cs="ＭＳ 明朝"/>
          <w:kern w:val="0"/>
          <w:szCs w:val="21"/>
        </w:rPr>
        <w:br/>
      </w:r>
      <w:r>
        <w:rPr>
          <w:rFonts w:ascii="ＭＳ 明朝" w:hAnsi="ＭＳ 明朝" w:hint="eastAsia"/>
        </w:rPr>
        <w:t>：</w:t>
      </w:r>
      <w:r w:rsidRPr="00A0202A">
        <w:rPr>
          <w:rFonts w:ascii="ＭＳ 明朝" w:hAnsi="ＭＳ 明朝" w:hint="eastAsia"/>
        </w:rPr>
        <w:t>公設商業施設整備型</w:t>
      </w:r>
      <w:r>
        <w:rPr>
          <w:rFonts w:ascii="ＭＳ 明朝" w:hAnsi="ＭＳ 明朝" w:hint="eastAsia"/>
        </w:rPr>
        <w:t>・民</w:t>
      </w:r>
      <w:r w:rsidRPr="00A0202A">
        <w:rPr>
          <w:rFonts w:ascii="ＭＳ 明朝" w:hAnsi="ＭＳ 明朝" w:hint="eastAsia"/>
        </w:rPr>
        <w:t>設商業施設整備型</w:t>
      </w:r>
      <w:r>
        <w:rPr>
          <w:rFonts w:ascii="ＭＳ 明朝" w:hAnsi="ＭＳ 明朝" w:cs="ＭＳ 明朝" w:hint="eastAsia"/>
          <w:kern w:val="0"/>
          <w:szCs w:val="21"/>
        </w:rPr>
        <w:t>）</w:t>
      </w:r>
      <w:r w:rsidRPr="000317B2">
        <w:rPr>
          <w:rFonts w:ascii="ＭＳ 明朝" w:hAnsi="ＭＳ 明朝" w:cs="ＭＳ 明朝" w:hint="eastAsia"/>
          <w:kern w:val="0"/>
          <w:szCs w:val="21"/>
        </w:rPr>
        <w:t>財産処分承認申請書</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overflowPunct w:val="0"/>
        <w:adjustRightInd w:val="0"/>
        <w:textAlignment w:val="baseline"/>
        <w:rPr>
          <w:rFonts w:ascii="ＭＳ 明朝"/>
        </w:rPr>
      </w:pPr>
    </w:p>
    <w:p w:rsidR="00381079" w:rsidRPr="000317B2" w:rsidRDefault="00381079" w:rsidP="003C0FFB">
      <w:pPr>
        <w:overflowPunct w:val="0"/>
        <w:adjustRightInd w:val="0"/>
        <w:ind w:firstLineChars="100" w:firstLine="210"/>
        <w:textAlignment w:val="baseline"/>
        <w:rPr>
          <w:rFonts w:ascii="ＭＳ 明朝"/>
          <w:kern w:val="0"/>
          <w:szCs w:val="21"/>
        </w:rPr>
      </w:pPr>
      <w:r w:rsidRPr="000317B2">
        <w:rPr>
          <w:rFonts w:ascii="ＭＳ 明朝" w:hAnsi="ＭＳ 明朝" w:hint="eastAsia"/>
        </w:rPr>
        <w:t>津波・原子力災害被災地域雇用創出企業</w:t>
      </w:r>
      <w:r>
        <w:rPr>
          <w:rFonts w:ascii="ＭＳ 明朝" w:hAnsi="ＭＳ 明朝" w:hint="eastAsia"/>
        </w:rPr>
        <w:t>立地補助金（商業施設等復興整備補助事業）</w:t>
      </w:r>
      <w:r w:rsidRPr="000317B2">
        <w:rPr>
          <w:rFonts w:ascii="ＭＳ 明朝" w:hAnsi="ＭＳ 明朝" w:hint="eastAsia"/>
        </w:rPr>
        <w:t>交付規程第２</w:t>
      </w:r>
      <w:r>
        <w:rPr>
          <w:rFonts w:ascii="ＭＳ 明朝" w:hAnsi="ＭＳ 明朝" w:hint="eastAsia"/>
        </w:rPr>
        <w:t>２</w:t>
      </w:r>
      <w:r w:rsidRPr="000317B2">
        <w:rPr>
          <w:rFonts w:ascii="ＭＳ 明朝" w:hAnsi="ＭＳ 明朝" w:hint="eastAsia"/>
        </w:rPr>
        <w:t>条第３項の規定に基づき、下記のとおり申請します。</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4A7610">
      <w:pPr>
        <w:tabs>
          <w:tab w:val="left" w:pos="360"/>
        </w:tabs>
        <w:overflowPunct w:val="0"/>
        <w:adjustRightInd w:val="0"/>
        <w:ind w:left="360" w:hanging="358"/>
        <w:jc w:val="center"/>
        <w:textAlignment w:val="baseline"/>
        <w:rPr>
          <w:rFonts w:ascii="ＭＳ 明朝" w:cs="ＭＳ 明朝"/>
          <w:kern w:val="0"/>
          <w:szCs w:val="21"/>
        </w:rPr>
      </w:pPr>
      <w:r w:rsidRPr="000317B2">
        <w:rPr>
          <w:rFonts w:ascii="ＭＳ 明朝" w:hAnsi="ＭＳ 明朝" w:cs="ＭＳ 明朝" w:hint="eastAsia"/>
          <w:kern w:val="0"/>
          <w:szCs w:val="21"/>
        </w:rPr>
        <w:t>記</w:t>
      </w: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DE29C7">
      <w:pPr>
        <w:tabs>
          <w:tab w:val="left" w:pos="360"/>
        </w:tabs>
        <w:overflowPunct w:val="0"/>
        <w:adjustRightInd w:val="0"/>
        <w:ind w:left="360" w:hanging="358"/>
        <w:textAlignment w:val="baseline"/>
        <w:rPr>
          <w:rFonts w:ascii="ＭＳ 明朝"/>
          <w:kern w:val="0"/>
          <w:szCs w:val="21"/>
        </w:rPr>
      </w:pPr>
      <w:r w:rsidRPr="000317B2">
        <w:rPr>
          <w:rFonts w:ascii="ＭＳ 明朝" w:hAnsi="ＭＳ 明朝" w:cs="ＭＳ 明朝" w:hint="eastAsia"/>
          <w:kern w:val="0"/>
          <w:szCs w:val="21"/>
        </w:rPr>
        <w:t>１．処分の内容</w:t>
      </w: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3C0FFB">
      <w:pPr>
        <w:overflowPunct w:val="0"/>
        <w:adjustRightInd w:val="0"/>
        <w:ind w:leftChars="100" w:left="210"/>
        <w:textAlignment w:val="baseline"/>
        <w:rPr>
          <w:rFonts w:ascii="ＭＳ 明朝"/>
          <w:kern w:val="0"/>
          <w:szCs w:val="21"/>
        </w:rPr>
      </w:pPr>
      <w:r w:rsidRPr="000317B2">
        <w:rPr>
          <w:rFonts w:ascii="ＭＳ 明朝" w:hAnsi="ＭＳ 明朝"/>
          <w:snapToGrid w:val="0"/>
        </w:rPr>
        <w:t xml:space="preserve">(1) </w:t>
      </w:r>
      <w:r w:rsidRPr="000317B2">
        <w:rPr>
          <w:rFonts w:ascii="ＭＳ 明朝" w:hAnsi="ＭＳ 明朝" w:cs="ＭＳ 明朝" w:hint="eastAsia"/>
          <w:kern w:val="0"/>
          <w:szCs w:val="21"/>
        </w:rPr>
        <w:t>処分する財産名等（別紙）　※取得財産</w:t>
      </w:r>
      <w:r>
        <w:rPr>
          <w:rFonts w:ascii="ＭＳ 明朝" w:hAnsi="ＭＳ 明朝" w:cs="ＭＳ 明朝" w:hint="eastAsia"/>
          <w:kern w:val="0"/>
          <w:szCs w:val="21"/>
        </w:rPr>
        <w:t>等</w:t>
      </w:r>
      <w:r w:rsidRPr="000317B2">
        <w:rPr>
          <w:rFonts w:ascii="ＭＳ 明朝" w:hAnsi="ＭＳ 明朝" w:cs="ＭＳ 明朝" w:hint="eastAsia"/>
          <w:kern w:val="0"/>
          <w:szCs w:val="21"/>
        </w:rPr>
        <w:t>管理台帳の該当財産部分抜粋等</w:t>
      </w:r>
    </w:p>
    <w:p w:rsidR="00381079" w:rsidRPr="000317B2" w:rsidRDefault="00381079" w:rsidP="00DE29C7">
      <w:pPr>
        <w:overflowPunct w:val="0"/>
        <w:adjustRightInd w:val="0"/>
        <w:textAlignment w:val="baseline"/>
        <w:rPr>
          <w:rFonts w:ascii="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p>
    <w:p w:rsidR="00381079" w:rsidRPr="000317B2" w:rsidRDefault="00381079" w:rsidP="00DE29C7">
      <w:pPr>
        <w:overflowPunct w:val="0"/>
        <w:adjustRightInd w:val="0"/>
        <w:ind w:firstLine="220"/>
        <w:textAlignment w:val="baseline"/>
        <w:rPr>
          <w:rFonts w:ascii="ＭＳ 明朝" w:cs="ＭＳ 明朝"/>
          <w:kern w:val="0"/>
          <w:szCs w:val="21"/>
        </w:rPr>
      </w:pPr>
      <w:r w:rsidRPr="000317B2">
        <w:rPr>
          <w:rFonts w:ascii="ＭＳ 明朝" w:hAnsi="ＭＳ 明朝"/>
          <w:snapToGrid w:val="0"/>
        </w:rPr>
        <w:t xml:space="preserve">(2) </w:t>
      </w:r>
      <w:r w:rsidRPr="000317B2">
        <w:rPr>
          <w:rFonts w:ascii="ＭＳ 明朝" w:hAnsi="ＭＳ 明朝" w:cs="ＭＳ 明朝" w:hint="eastAsia"/>
          <w:kern w:val="0"/>
          <w:szCs w:val="21"/>
        </w:rPr>
        <w:t>処分の内容（有償・無償の別も記載のこと。）及び処分予定日</w:t>
      </w:r>
    </w:p>
    <w:p w:rsidR="00381079" w:rsidRPr="000317B2" w:rsidRDefault="00381079" w:rsidP="00DE29C7">
      <w:pPr>
        <w:overflowPunct w:val="0"/>
        <w:adjustRightInd w:val="0"/>
        <w:ind w:firstLine="220"/>
        <w:textAlignment w:val="baseline"/>
        <w:rPr>
          <w:rFonts w:ascii="ＭＳ 明朝"/>
          <w:kern w:val="0"/>
          <w:szCs w:val="21"/>
        </w:rPr>
      </w:pPr>
      <w:r w:rsidRPr="000317B2">
        <w:rPr>
          <w:rFonts w:ascii="ＭＳ 明朝" w:hAnsi="ＭＳ 明朝" w:cs="ＭＳ 明朝" w:hint="eastAsia"/>
          <w:kern w:val="0"/>
          <w:szCs w:val="21"/>
        </w:rPr>
        <w:t>（処分の相手方（住所、氏名又は名称、使用の目的等。）</w:t>
      </w:r>
    </w:p>
    <w:p w:rsidR="00381079" w:rsidRPr="000317B2" w:rsidRDefault="00381079" w:rsidP="004A7610">
      <w:pPr>
        <w:overflowPunct w:val="0"/>
        <w:adjustRightInd w:val="0"/>
        <w:textAlignment w:val="baseline"/>
        <w:rPr>
          <w:rFonts w:ascii="ＭＳ 明朝"/>
          <w:kern w:val="0"/>
          <w:szCs w:val="21"/>
        </w:rPr>
      </w:pPr>
    </w:p>
    <w:p w:rsidR="00381079" w:rsidRPr="000317B2" w:rsidRDefault="00381079" w:rsidP="00DE29C7">
      <w:pPr>
        <w:overflowPunct w:val="0"/>
        <w:adjustRightInd w:val="0"/>
        <w:ind w:firstLine="220"/>
        <w:textAlignment w:val="baseline"/>
        <w:rPr>
          <w:rFonts w:ascii="ＭＳ 明朝"/>
          <w:kern w:val="0"/>
          <w:szCs w:val="21"/>
        </w:rPr>
      </w:pPr>
    </w:p>
    <w:p w:rsidR="00381079" w:rsidRPr="000317B2" w:rsidRDefault="00381079" w:rsidP="00DE29C7">
      <w:pPr>
        <w:overflowPunct w:val="0"/>
        <w:adjustRightInd w:val="0"/>
        <w:textAlignment w:val="baseline"/>
        <w:rPr>
          <w:rFonts w:ascii="ＭＳ 明朝" w:cs="ＭＳ 明朝"/>
          <w:kern w:val="0"/>
          <w:szCs w:val="21"/>
        </w:rPr>
      </w:pPr>
    </w:p>
    <w:p w:rsidR="00381079" w:rsidRPr="000317B2" w:rsidRDefault="00381079" w:rsidP="00DE29C7">
      <w:pPr>
        <w:overflowPunct w:val="0"/>
        <w:adjustRightInd w:val="0"/>
        <w:textAlignment w:val="baseline"/>
        <w:rPr>
          <w:rFonts w:ascii="ＭＳ 明朝" w:cs="ＭＳ 明朝"/>
          <w:kern w:val="0"/>
          <w:szCs w:val="21"/>
        </w:rPr>
      </w:pPr>
    </w:p>
    <w:p w:rsidR="00381079" w:rsidRPr="000317B2" w:rsidRDefault="00381079" w:rsidP="00DE29C7">
      <w:pPr>
        <w:overflowPunct w:val="0"/>
        <w:adjustRightInd w:val="0"/>
        <w:textAlignment w:val="baseline"/>
        <w:rPr>
          <w:rFonts w:ascii="ＭＳ 明朝"/>
          <w:kern w:val="0"/>
          <w:szCs w:val="21"/>
        </w:rPr>
      </w:pPr>
      <w:r w:rsidRPr="000317B2">
        <w:rPr>
          <w:rFonts w:ascii="ＭＳ 明朝" w:hAnsi="ＭＳ 明朝" w:cs="ＭＳ 明朝" w:hint="eastAsia"/>
          <w:kern w:val="0"/>
          <w:szCs w:val="21"/>
        </w:rPr>
        <w:t>２．処分理由</w:t>
      </w:r>
    </w:p>
    <w:p w:rsidR="00381079" w:rsidRPr="000317B2" w:rsidRDefault="00381079" w:rsidP="00DE29C7">
      <w:pPr>
        <w:overflowPunct w:val="0"/>
        <w:adjustRightInd w:val="0"/>
        <w:textAlignment w:val="baseline"/>
        <w:rPr>
          <w:rFonts w:ascii="ＭＳ 明朝"/>
          <w:szCs w:val="21"/>
        </w:rPr>
      </w:pPr>
    </w:p>
    <w:p w:rsidR="00381079" w:rsidRPr="000317B2" w:rsidRDefault="00381079" w:rsidP="00DE29C7">
      <w:pPr>
        <w:overflowPunct w:val="0"/>
        <w:adjustRightInd w:val="0"/>
        <w:textAlignment w:val="baseline"/>
        <w:rPr>
          <w:rFonts w:ascii="ＭＳ 明朝"/>
          <w:szCs w:val="21"/>
        </w:rPr>
      </w:pPr>
    </w:p>
    <w:p w:rsidR="00381079" w:rsidRPr="000317B2" w:rsidRDefault="00381079" w:rsidP="00DE29C7">
      <w:pPr>
        <w:overflowPunct w:val="0"/>
        <w:adjustRightInd w:val="0"/>
        <w:textAlignment w:val="baseline"/>
        <w:rPr>
          <w:rFonts w:ascii="ＭＳ 明朝"/>
          <w:szCs w:val="21"/>
        </w:rPr>
      </w:pPr>
    </w:p>
    <w:p w:rsidR="00381079" w:rsidRPr="000317B2" w:rsidRDefault="00381079" w:rsidP="00142C5D">
      <w:pPr>
        <w:overflowPunct w:val="0"/>
        <w:adjustRightInd w:val="0"/>
        <w:textAlignment w:val="baseline"/>
        <w:rPr>
          <w:rFonts w:ascii="ＭＳ 明朝"/>
          <w:kern w:val="0"/>
          <w:szCs w:val="21"/>
        </w:rPr>
      </w:pPr>
      <w:r w:rsidRPr="000317B2">
        <w:rPr>
          <w:rFonts w:ascii="ＭＳ 明朝"/>
          <w:sz w:val="24"/>
        </w:rPr>
        <w:br w:type="page"/>
      </w:r>
      <w:r w:rsidRPr="000317B2">
        <w:rPr>
          <w:rFonts w:ascii="ＭＳ 明朝" w:hAnsi="ＭＳ 明朝" w:hint="eastAsia"/>
          <w:szCs w:val="21"/>
        </w:rPr>
        <w:lastRenderedPageBreak/>
        <w:t>（</w:t>
      </w:r>
      <w:r w:rsidRPr="000317B2">
        <w:rPr>
          <w:rFonts w:ascii="ＭＳ 明朝" w:hAnsi="ＭＳ 明朝" w:cs="ＭＳ 明朝" w:hint="eastAsia"/>
          <w:kern w:val="0"/>
          <w:szCs w:val="21"/>
        </w:rPr>
        <w:t>様式第１５</w:t>
      </w:r>
      <w:r>
        <w:rPr>
          <w:rFonts w:ascii="ＭＳ 明朝" w:hAnsi="ＭＳ 明朝" w:cs="ＭＳ 明朝" w:hint="eastAsia"/>
          <w:kern w:val="0"/>
          <w:szCs w:val="21"/>
        </w:rPr>
        <w:t>－１</w:t>
      </w:r>
      <w:r w:rsidRPr="000317B2">
        <w:rPr>
          <w:rFonts w:ascii="ＭＳ 明朝" w:hAnsi="ＭＳ 明朝" w:cs="ＭＳ 明朝" w:hint="eastAsia"/>
          <w:kern w:val="0"/>
          <w:szCs w:val="21"/>
        </w:rPr>
        <w:t>）</w:t>
      </w:r>
      <w:r>
        <w:rPr>
          <w:rFonts w:ascii="ＭＳ 明朝" w:hAnsi="ＭＳ 明朝" w:cs="ＭＳ 明朝" w:hint="eastAsia"/>
          <w:kern w:val="0"/>
          <w:szCs w:val="21"/>
        </w:rPr>
        <w:t>（民設商業施設整備型）</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番</w:t>
      </w:r>
      <w:r w:rsidRPr="000317B2">
        <w:rPr>
          <w:rFonts w:ascii="ＭＳ 明朝" w:hAnsi="ＭＳ 明朝"/>
          <w:spacing w:val="1"/>
        </w:rPr>
        <w:t xml:space="preserve">          </w:t>
      </w:r>
      <w:r w:rsidRPr="000317B2">
        <w:rPr>
          <w:rFonts w:ascii="ＭＳ 明朝" w:hAnsi="ＭＳ 明朝" w:hint="eastAsia"/>
        </w:rPr>
        <w:t>号</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年</w:t>
      </w:r>
      <w:r w:rsidRPr="000317B2">
        <w:rPr>
          <w:rFonts w:ascii="ＭＳ 明朝" w:hAnsi="ＭＳ 明朝"/>
          <w:spacing w:val="1"/>
        </w:rPr>
        <w:t xml:space="preserve">    </w:t>
      </w:r>
      <w:r w:rsidRPr="000317B2">
        <w:rPr>
          <w:rFonts w:ascii="ＭＳ 明朝" w:hAnsi="ＭＳ 明朝" w:hint="eastAsia"/>
        </w:rPr>
        <w:t>月</w:t>
      </w:r>
      <w:r w:rsidRPr="000317B2">
        <w:rPr>
          <w:rFonts w:ascii="ＭＳ 明朝" w:hAnsi="ＭＳ 明朝"/>
          <w:spacing w:val="1"/>
        </w:rPr>
        <w:t xml:space="preserve">    </w:t>
      </w:r>
      <w:r w:rsidRPr="000317B2">
        <w:rPr>
          <w:rFonts w:ascii="ＭＳ 明朝" w:hAnsi="ＭＳ 明朝" w:hint="eastAsia"/>
        </w:rPr>
        <w:t>日</w:t>
      </w:r>
    </w:p>
    <w:p w:rsidR="00381079" w:rsidRPr="00441E09" w:rsidRDefault="00381079" w:rsidP="00142C5D">
      <w:pPr>
        <w:pStyle w:val="a3"/>
        <w:rPr>
          <w:rFonts w:ascii="ＭＳ 明朝"/>
          <w:spacing w:val="1"/>
        </w:rPr>
      </w:pPr>
      <w:r w:rsidRPr="000317B2">
        <w:rPr>
          <w:rFonts w:ascii="ＭＳ 明朝" w:hAnsi="ＭＳ 明朝"/>
          <w:spacing w:val="1"/>
        </w:rPr>
        <w:t xml:space="preserve">  </w:t>
      </w:r>
      <w:r w:rsidRPr="00441E09">
        <w:rPr>
          <w:rFonts w:ascii="ＭＳ 明朝" w:hAnsi="ＭＳ 明朝" w:hint="eastAsia"/>
          <w:spacing w:val="1"/>
        </w:rPr>
        <w:t>津波・原子力災害被災地域雇用創出企業立地補助事業事務局長　殿</w:t>
      </w:r>
    </w:p>
    <w:p w:rsidR="00381079" w:rsidRDefault="00381079" w:rsidP="00FD51A4">
      <w:pPr>
        <w:pStyle w:val="a3"/>
        <w:ind w:firstLineChars="1100" w:firstLine="2332"/>
        <w:rPr>
          <w:rFonts w:ascii="ＭＳ 明朝"/>
          <w:spacing w:val="1"/>
        </w:rPr>
      </w:pPr>
      <w:r w:rsidRPr="00441E09">
        <w:rPr>
          <w:rFonts w:ascii="ＭＳ 明朝" w:hAnsi="ＭＳ 明朝" w:hint="eastAsia"/>
          <w:spacing w:val="1"/>
        </w:rPr>
        <w:t>又は</w:t>
      </w:r>
    </w:p>
    <w:p w:rsidR="00381079" w:rsidRPr="000317B2" w:rsidRDefault="00381079" w:rsidP="00FD51A4">
      <w:pPr>
        <w:pStyle w:val="a3"/>
        <w:ind w:firstLineChars="100" w:firstLine="214"/>
        <w:rPr>
          <w:rFonts w:ascii="ＭＳ 明朝"/>
        </w:rPr>
      </w:pPr>
      <w:r w:rsidRPr="000317B2">
        <w:rPr>
          <w:rFonts w:ascii="ＭＳ 明朝" w:hAnsi="ＭＳ 明朝" w:hint="eastAsia"/>
        </w:rPr>
        <w:t>一般社団法人地域デザインオフィス　殿</w:t>
      </w:r>
    </w:p>
    <w:p w:rsidR="00381079" w:rsidRPr="000317B2" w:rsidRDefault="00381079" w:rsidP="00142C5D">
      <w:pPr>
        <w:pStyle w:val="a3"/>
        <w:rPr>
          <w:rFonts w:ascii="ＭＳ 明朝"/>
          <w:spacing w:val="0"/>
        </w:rPr>
      </w:pP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補助事業者</w:t>
      </w:r>
      <w:r w:rsidRPr="000317B2">
        <w:rPr>
          <w:rFonts w:ascii="ＭＳ 明朝" w:hAnsi="ＭＳ 明朝"/>
          <w:spacing w:val="1"/>
        </w:rPr>
        <w:t xml:space="preserve">    </w:t>
      </w:r>
      <w:r w:rsidRPr="000317B2">
        <w:rPr>
          <w:rFonts w:ascii="ＭＳ 明朝" w:hAnsi="ＭＳ 明朝" w:hint="eastAsia"/>
        </w:rPr>
        <w:t>住所</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氏名　　法人にあっては名称</w:t>
      </w:r>
    </w:p>
    <w:p w:rsidR="00381079" w:rsidRPr="000317B2" w:rsidRDefault="00381079" w:rsidP="00142C5D">
      <w:pPr>
        <w:pStyle w:val="a3"/>
        <w:rPr>
          <w:rFonts w:ascii="ＭＳ 明朝"/>
          <w:spacing w:val="0"/>
        </w:rPr>
      </w:pPr>
      <w:r w:rsidRPr="000317B2">
        <w:rPr>
          <w:rFonts w:ascii="ＭＳ 明朝" w:hAnsi="ＭＳ 明朝"/>
          <w:spacing w:val="1"/>
        </w:rPr>
        <w:t xml:space="preserve">                                                              </w:t>
      </w:r>
      <w:r w:rsidRPr="000317B2">
        <w:rPr>
          <w:rFonts w:ascii="ＭＳ 明朝" w:hAnsi="ＭＳ 明朝" w:hint="eastAsia"/>
        </w:rPr>
        <w:t>及び代表者の氏名</w:t>
      </w:r>
      <w:r w:rsidRPr="000317B2">
        <w:rPr>
          <w:rFonts w:ascii="ＭＳ 明朝" w:hAnsi="ＭＳ 明朝"/>
          <w:spacing w:val="1"/>
        </w:rPr>
        <w:t xml:space="preserve">  </w:t>
      </w:r>
      <w:r w:rsidRPr="000317B2">
        <w:rPr>
          <w:rFonts w:ascii="ＭＳ 明朝" w:hAnsi="ＭＳ 明朝" w:hint="eastAsia"/>
        </w:rPr>
        <w:t xml:space="preserve">　</w:t>
      </w:r>
      <w:r w:rsidRPr="000317B2">
        <w:rPr>
          <w:rFonts w:ascii="ＭＳ 明朝" w:hAnsi="ＭＳ 明朝"/>
          <w:spacing w:val="1"/>
        </w:rPr>
        <w:t xml:space="preserve">  </w:t>
      </w:r>
      <w:r w:rsidRPr="000317B2">
        <w:rPr>
          <w:rFonts w:ascii="ＭＳ 明朝" w:hAnsi="ＭＳ 明朝" w:hint="eastAsia"/>
        </w:rPr>
        <w:t>印</w:t>
      </w:r>
    </w:p>
    <w:p w:rsidR="00381079" w:rsidRPr="000317B2" w:rsidRDefault="00381079" w:rsidP="00142C5D">
      <w:pPr>
        <w:overflowPunct w:val="0"/>
        <w:adjustRightInd w:val="0"/>
        <w:jc w:val="right"/>
        <w:textAlignment w:val="baseline"/>
        <w:rPr>
          <w:rFonts w:ascii="ＭＳ 明朝"/>
          <w:kern w:val="0"/>
          <w:szCs w:val="21"/>
        </w:rPr>
      </w:pPr>
    </w:p>
    <w:p w:rsidR="00381079" w:rsidRPr="00653DD0" w:rsidRDefault="00381079" w:rsidP="00142C5D">
      <w:pPr>
        <w:overflowPunct w:val="0"/>
        <w:adjustRightInd w:val="0"/>
        <w:jc w:val="right"/>
        <w:textAlignment w:val="baseline"/>
        <w:rPr>
          <w:rFonts w:ascii="ＭＳ 明朝"/>
          <w:kern w:val="0"/>
          <w:szCs w:val="21"/>
        </w:rPr>
      </w:pPr>
    </w:p>
    <w:p w:rsidR="00381079" w:rsidRDefault="00381079" w:rsidP="00142C5D">
      <w:pPr>
        <w:overflowPunct w:val="0"/>
        <w:adjustRightInd w:val="0"/>
        <w:jc w:val="center"/>
        <w:textAlignment w:val="baseline"/>
        <w:rPr>
          <w:rFonts w:ascii="ＭＳ 明朝" w:cs="ＭＳ 明朝"/>
          <w:kern w:val="0"/>
          <w:szCs w:val="21"/>
        </w:rPr>
      </w:pPr>
      <w:r w:rsidRPr="00653DD0">
        <w:rPr>
          <w:rFonts w:ascii="ＭＳ 明朝" w:hAnsi="ＭＳ 明朝" w:cs="ＭＳ 明朝" w:hint="eastAsia"/>
          <w:kern w:val="0"/>
          <w:szCs w:val="21"/>
        </w:rPr>
        <w:t>津波・原子力災害被災地域雇用創出企業立地補助金</w:t>
      </w:r>
    </w:p>
    <w:p w:rsidR="00381079" w:rsidRPr="00653DD0" w:rsidRDefault="00381079" w:rsidP="00142C5D">
      <w:pPr>
        <w:overflowPunct w:val="0"/>
        <w:adjustRightInd w:val="0"/>
        <w:jc w:val="center"/>
        <w:textAlignment w:val="baseline"/>
        <w:rPr>
          <w:rFonts w:ascii="ＭＳ 明朝"/>
          <w:kern w:val="0"/>
          <w:szCs w:val="21"/>
        </w:rPr>
      </w:pPr>
      <w:r w:rsidRPr="00653DD0">
        <w:rPr>
          <w:rFonts w:ascii="ＭＳ 明朝" w:hAnsi="ＭＳ 明朝" w:cs="ＭＳ 明朝" w:hint="eastAsia"/>
          <w:kern w:val="0"/>
          <w:szCs w:val="21"/>
        </w:rPr>
        <w:t>（商業施設等復興整備補助事業：民設商業施設整備型）状況報告書</w:t>
      </w:r>
    </w:p>
    <w:p w:rsidR="00381079" w:rsidRPr="00653DD0" w:rsidRDefault="00381079" w:rsidP="00142C5D">
      <w:pPr>
        <w:overflowPunct w:val="0"/>
        <w:adjustRightInd w:val="0"/>
        <w:textAlignment w:val="baseline"/>
        <w:rPr>
          <w:rFonts w:ascii="ＭＳ 明朝"/>
          <w:kern w:val="0"/>
          <w:szCs w:val="21"/>
        </w:rPr>
      </w:pPr>
    </w:p>
    <w:p w:rsidR="00381079" w:rsidRPr="00653DD0" w:rsidRDefault="00381079" w:rsidP="00142C5D">
      <w:pPr>
        <w:overflowPunct w:val="0"/>
        <w:adjustRightInd w:val="0"/>
        <w:textAlignment w:val="baseline"/>
        <w:rPr>
          <w:rFonts w:ascii="ＭＳ 明朝"/>
        </w:rPr>
      </w:pPr>
    </w:p>
    <w:p w:rsidR="00381079" w:rsidRPr="00653DD0" w:rsidRDefault="00381079" w:rsidP="00142C5D">
      <w:pPr>
        <w:overflowPunct w:val="0"/>
        <w:adjustRightInd w:val="0"/>
        <w:ind w:firstLineChars="100" w:firstLine="210"/>
        <w:textAlignment w:val="baseline"/>
        <w:rPr>
          <w:rFonts w:ascii="ＭＳ 明朝"/>
          <w:kern w:val="0"/>
          <w:szCs w:val="21"/>
        </w:rPr>
      </w:pPr>
      <w:r w:rsidRPr="00653DD0">
        <w:rPr>
          <w:rFonts w:ascii="ＭＳ 明朝" w:hAnsi="ＭＳ 明朝" w:hint="eastAsia"/>
        </w:rPr>
        <w:t>津波・原子力災害被災地域雇用創出企業立地補助金（商業施設等復興整備補助事業）交付規程第２</w:t>
      </w:r>
      <w:r>
        <w:rPr>
          <w:rFonts w:ascii="ＭＳ 明朝" w:hAnsi="ＭＳ 明朝" w:hint="eastAsia"/>
        </w:rPr>
        <w:t>３</w:t>
      </w:r>
      <w:r w:rsidRPr="00653DD0">
        <w:rPr>
          <w:rFonts w:ascii="ＭＳ 明朝" w:hAnsi="ＭＳ 明朝" w:hint="eastAsia"/>
        </w:rPr>
        <w:t>条第１項の規定に基づき、下記のとおり</w:t>
      </w:r>
      <w:r>
        <w:rPr>
          <w:rFonts w:ascii="ＭＳ 明朝" w:hAnsi="ＭＳ 明朝" w:hint="eastAsia"/>
        </w:rPr>
        <w:t>入居</w:t>
      </w:r>
      <w:r w:rsidRPr="00653DD0">
        <w:rPr>
          <w:rFonts w:ascii="ＭＳ 明朝" w:hAnsi="ＭＳ 明朝" w:hint="eastAsia"/>
        </w:rPr>
        <w:t>及び財産管理</w:t>
      </w:r>
      <w:r>
        <w:rPr>
          <w:rFonts w:ascii="ＭＳ 明朝" w:hAnsi="ＭＳ 明朝" w:hint="eastAsia"/>
        </w:rPr>
        <w:t>等</w:t>
      </w:r>
      <w:r w:rsidRPr="00653DD0">
        <w:rPr>
          <w:rFonts w:ascii="ＭＳ 明朝" w:hAnsi="ＭＳ 明朝" w:hint="eastAsia"/>
        </w:rPr>
        <w:t>の状況を報告します。</w:t>
      </w:r>
    </w:p>
    <w:p w:rsidR="00381079" w:rsidRPr="00653DD0" w:rsidRDefault="00381079" w:rsidP="00142C5D">
      <w:pPr>
        <w:overflowPunct w:val="0"/>
        <w:adjustRightInd w:val="0"/>
        <w:textAlignment w:val="baseline"/>
        <w:rPr>
          <w:rFonts w:ascii="ＭＳ 明朝"/>
          <w:kern w:val="0"/>
          <w:szCs w:val="21"/>
        </w:rPr>
      </w:pPr>
    </w:p>
    <w:p w:rsidR="00381079" w:rsidRPr="000317B2" w:rsidRDefault="00381079" w:rsidP="00142C5D">
      <w:pPr>
        <w:tabs>
          <w:tab w:val="left" w:pos="360"/>
        </w:tabs>
        <w:overflowPunct w:val="0"/>
        <w:adjustRightInd w:val="0"/>
        <w:ind w:left="360" w:hanging="358"/>
        <w:jc w:val="center"/>
        <w:textAlignment w:val="baseline"/>
        <w:rPr>
          <w:rFonts w:ascii="ＭＳ 明朝" w:cs="ＭＳ 明朝"/>
          <w:kern w:val="0"/>
          <w:szCs w:val="21"/>
        </w:rPr>
      </w:pPr>
      <w:r w:rsidRPr="000317B2">
        <w:rPr>
          <w:rFonts w:ascii="ＭＳ 明朝" w:hAnsi="ＭＳ 明朝" w:cs="ＭＳ 明朝" w:hint="eastAsia"/>
          <w:kern w:val="0"/>
          <w:szCs w:val="21"/>
        </w:rPr>
        <w:t>記</w:t>
      </w:r>
    </w:p>
    <w:p w:rsidR="00381079" w:rsidRPr="000317B2"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１．入居状況</w:t>
      </w:r>
      <w:r>
        <w:rPr>
          <w:rFonts w:ascii="ＭＳ 明朝" w:cs="ＭＳ 明朝"/>
          <w:kern w:val="0"/>
          <w:szCs w:val="21"/>
        </w:rPr>
        <w:t xml:space="preserve"> </w:t>
      </w:r>
    </w:p>
    <w:p w:rsidR="00381079" w:rsidRPr="00223852" w:rsidRDefault="00381079" w:rsidP="00142C5D">
      <w:pPr>
        <w:wordWrap w:val="0"/>
      </w:pPr>
      <w:r w:rsidRPr="00223852">
        <w:rPr>
          <w:rFonts w:hint="eastAsia"/>
        </w:rPr>
        <w:t>入居事業者</w:t>
      </w:r>
    </w:p>
    <w:tbl>
      <w:tblPr>
        <w:tblW w:w="9370" w:type="dxa"/>
        <w:jc w:val="center"/>
        <w:tblLook w:val="00A0"/>
      </w:tblPr>
      <w:tblGrid>
        <w:gridCol w:w="786"/>
        <w:gridCol w:w="2211"/>
        <w:gridCol w:w="2211"/>
        <w:gridCol w:w="1723"/>
        <w:gridCol w:w="1169"/>
        <w:gridCol w:w="1270"/>
      </w:tblGrid>
      <w:tr w:rsidR="008C6FC3" w:rsidRPr="009C7A9E" w:rsidTr="00CB32AB">
        <w:trPr>
          <w:trHeight w:val="397"/>
          <w:jc w:val="center"/>
        </w:trPr>
        <w:tc>
          <w:tcPr>
            <w:tcW w:w="786"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jc w:val="center"/>
            </w:pPr>
            <w:r w:rsidRPr="009C7A9E">
              <w:rPr>
                <w:rFonts w:hint="eastAsia"/>
              </w:rPr>
              <w:t>Ｎｏ</w:t>
            </w:r>
          </w:p>
        </w:tc>
        <w:tc>
          <w:tcPr>
            <w:tcW w:w="2211"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事業者名</w:t>
            </w:r>
          </w:p>
        </w:tc>
        <w:tc>
          <w:tcPr>
            <w:tcW w:w="2211"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事業内容</w:t>
            </w:r>
          </w:p>
        </w:tc>
        <w:tc>
          <w:tcPr>
            <w:tcW w:w="1723"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sidRPr="009C7A9E">
              <w:rPr>
                <w:rFonts w:hint="eastAsia"/>
              </w:rPr>
              <w:t>区分</w:t>
            </w:r>
            <w:r w:rsidRPr="009C7A9E">
              <w:rPr>
                <w:rFonts w:ascii="ＭＳ 明朝" w:hAnsi="ＭＳ 明朝" w:hint="eastAsia"/>
              </w:rPr>
              <w:t>※</w:t>
            </w:r>
          </w:p>
        </w:tc>
        <w:tc>
          <w:tcPr>
            <w:tcW w:w="1169" w:type="dxa"/>
            <w:tcBorders>
              <w:top w:val="single" w:sz="4" w:space="0" w:color="auto"/>
              <w:left w:val="single" w:sz="4" w:space="0" w:color="auto"/>
              <w:bottom w:val="single" w:sz="4" w:space="0" w:color="auto"/>
              <w:right w:val="single" w:sz="4" w:space="0" w:color="auto"/>
            </w:tcBorders>
            <w:vAlign w:val="center"/>
          </w:tcPr>
          <w:p w:rsidR="008C6FC3" w:rsidRDefault="008C6FC3" w:rsidP="00CB32AB">
            <w:pPr>
              <w:wordWrap w:val="0"/>
              <w:jc w:val="center"/>
            </w:pPr>
            <w:r>
              <w:rPr>
                <w:rFonts w:hint="eastAsia"/>
              </w:rPr>
              <w:t>店舗</w:t>
            </w:r>
          </w:p>
          <w:p w:rsidR="008C6FC3" w:rsidRPr="009C7A9E" w:rsidRDefault="008C6FC3" w:rsidP="00CB32AB">
            <w:pPr>
              <w:wordWrap w:val="0"/>
              <w:jc w:val="center"/>
            </w:pPr>
            <w:r w:rsidRPr="009C7A9E">
              <w:rPr>
                <w:rFonts w:hint="eastAsia"/>
              </w:rPr>
              <w:t>面積</w:t>
            </w:r>
          </w:p>
        </w:tc>
        <w:tc>
          <w:tcPr>
            <w:tcW w:w="1270" w:type="dxa"/>
            <w:tcBorders>
              <w:top w:val="single" w:sz="4" w:space="0" w:color="auto"/>
              <w:left w:val="single" w:sz="4" w:space="0" w:color="auto"/>
              <w:bottom w:val="single" w:sz="4" w:space="0" w:color="auto"/>
              <w:right w:val="single" w:sz="4" w:space="0" w:color="auto"/>
            </w:tcBorders>
            <w:vAlign w:val="center"/>
          </w:tcPr>
          <w:p w:rsidR="008C6FC3" w:rsidRPr="009C7A9E" w:rsidRDefault="008C6FC3" w:rsidP="00CB32AB">
            <w:pPr>
              <w:wordWrap w:val="0"/>
              <w:jc w:val="center"/>
            </w:pPr>
            <w:r>
              <w:rPr>
                <w:rFonts w:hint="eastAsia"/>
              </w:rPr>
              <w:t>備考</w:t>
            </w:r>
          </w:p>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jc w:val="center"/>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2211" w:type="dxa"/>
            <w:tcBorders>
              <w:top w:val="single" w:sz="4" w:space="0" w:color="auto"/>
              <w:left w:val="single" w:sz="4" w:space="0" w:color="auto"/>
              <w:bottom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Borders>
              <w:top w:val="single" w:sz="4" w:space="0" w:color="auto"/>
            </w:tcBorders>
          </w:tcPr>
          <w:p w:rsidR="00381079" w:rsidRPr="009C7A9E" w:rsidRDefault="00381079" w:rsidP="004D3655">
            <w:pPr>
              <w:wordWrap w:val="0"/>
              <w:jc w:val="center"/>
            </w:pPr>
          </w:p>
        </w:tc>
        <w:tc>
          <w:tcPr>
            <w:tcW w:w="2211" w:type="dxa"/>
            <w:tcBorders>
              <w:top w:val="single" w:sz="4" w:space="0" w:color="auto"/>
            </w:tcBorders>
          </w:tcPr>
          <w:p w:rsidR="00381079" w:rsidRPr="009C7A9E" w:rsidRDefault="00381079" w:rsidP="004D3655">
            <w:pPr>
              <w:wordWrap w:val="0"/>
            </w:pPr>
          </w:p>
        </w:tc>
        <w:tc>
          <w:tcPr>
            <w:tcW w:w="2211" w:type="dxa"/>
            <w:tcBorders>
              <w:top w:val="single" w:sz="4" w:space="0" w:color="auto"/>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空きテナント</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Default="00381079" w:rsidP="00646BD9"/>
        </w:tc>
      </w:tr>
      <w:tr w:rsidR="00381079" w:rsidRPr="009C7A9E" w:rsidTr="00043AF2">
        <w:trPr>
          <w:trHeight w:val="40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合計</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sidRPr="009C7A9E">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共用部分</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r w:rsidR="00381079" w:rsidRPr="009C7A9E" w:rsidTr="00043AF2">
        <w:trPr>
          <w:trHeight w:val="397"/>
          <w:jc w:val="center"/>
        </w:trPr>
        <w:tc>
          <w:tcPr>
            <w:tcW w:w="786" w:type="dxa"/>
          </w:tcPr>
          <w:p w:rsidR="00381079" w:rsidRPr="009C7A9E" w:rsidRDefault="00381079" w:rsidP="004D3655">
            <w:pPr>
              <w:wordWrap w:val="0"/>
              <w:jc w:val="center"/>
            </w:pPr>
          </w:p>
        </w:tc>
        <w:tc>
          <w:tcPr>
            <w:tcW w:w="2211" w:type="dxa"/>
          </w:tcPr>
          <w:p w:rsidR="00381079" w:rsidRPr="009C7A9E" w:rsidRDefault="00381079" w:rsidP="004D3655">
            <w:pPr>
              <w:wordWrap w:val="0"/>
            </w:pPr>
          </w:p>
        </w:tc>
        <w:tc>
          <w:tcPr>
            <w:tcW w:w="2211" w:type="dxa"/>
            <w:tcBorders>
              <w:right w:val="single" w:sz="4" w:space="0" w:color="auto"/>
            </w:tcBorders>
          </w:tcPr>
          <w:p w:rsidR="00381079" w:rsidRPr="009C7A9E" w:rsidRDefault="00381079" w:rsidP="004D3655">
            <w:pPr>
              <w:wordWrap w:val="0"/>
            </w:pPr>
          </w:p>
        </w:tc>
        <w:tc>
          <w:tcPr>
            <w:tcW w:w="1723"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wordWrap w:val="0"/>
              <w:jc w:val="right"/>
            </w:pPr>
            <w:r>
              <w:rPr>
                <w:rFonts w:hint="eastAsia"/>
              </w:rPr>
              <w:t>延床面積</w:t>
            </w:r>
          </w:p>
        </w:tc>
        <w:tc>
          <w:tcPr>
            <w:tcW w:w="1169"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pPr>
              <w:jc w:val="right"/>
            </w:pPr>
            <w:r>
              <w:rPr>
                <w:rFonts w:hint="eastAsia"/>
              </w:rPr>
              <w:t>㎡</w:t>
            </w:r>
          </w:p>
        </w:tc>
        <w:tc>
          <w:tcPr>
            <w:tcW w:w="1270" w:type="dxa"/>
            <w:tcBorders>
              <w:top w:val="single" w:sz="4" w:space="0" w:color="auto"/>
              <w:left w:val="single" w:sz="4" w:space="0" w:color="auto"/>
              <w:bottom w:val="single" w:sz="4" w:space="0" w:color="auto"/>
              <w:right w:val="single" w:sz="4" w:space="0" w:color="auto"/>
            </w:tcBorders>
            <w:vAlign w:val="center"/>
          </w:tcPr>
          <w:p w:rsidR="00381079" w:rsidRPr="009C7A9E" w:rsidRDefault="00381079" w:rsidP="00646BD9"/>
        </w:tc>
      </w:tr>
    </w:tbl>
    <w:p w:rsidR="00381079" w:rsidRPr="009C7A9E" w:rsidRDefault="00381079" w:rsidP="00142C5D">
      <w:pPr>
        <w:wordWrap w:val="0"/>
        <w:ind w:firstLineChars="100" w:firstLine="210"/>
        <w:rPr>
          <w:rFonts w:ascii="ＭＳ 明朝"/>
        </w:rPr>
      </w:pPr>
      <w:r w:rsidRPr="009C7A9E">
        <w:rPr>
          <w:rFonts w:ascii="ＭＳ 明朝" w:hAnsi="ＭＳ 明朝" w:hint="eastAsia"/>
        </w:rPr>
        <w:t>※区分（被災中小企業、中小企業、その他）</w:t>
      </w:r>
    </w:p>
    <w:p w:rsidR="00381079" w:rsidRPr="00E677DA"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Pr="000317B2" w:rsidRDefault="00381079" w:rsidP="00142C5D">
      <w:pPr>
        <w:overflowPunct w:val="0"/>
        <w:adjustRightInd w:val="0"/>
        <w:textAlignment w:val="baseline"/>
        <w:rPr>
          <w:rFonts w:ascii="ＭＳ 明朝" w:cs="ＭＳ 明朝"/>
          <w:kern w:val="0"/>
          <w:szCs w:val="21"/>
        </w:rPr>
      </w:pPr>
      <w:r>
        <w:rPr>
          <w:rFonts w:ascii="ＭＳ 明朝" w:cs="ＭＳ 明朝" w:hint="eastAsia"/>
          <w:kern w:val="0"/>
          <w:szCs w:val="21"/>
        </w:rPr>
        <w:t>２．共同事業の実施状況</w:t>
      </w:r>
    </w:p>
    <w:p w:rsidR="00381079" w:rsidRDefault="00381079" w:rsidP="00142C5D">
      <w:pPr>
        <w:overflowPunct w:val="0"/>
        <w:adjustRightInd w:val="0"/>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３．商業施設等の収支状況</w:t>
      </w: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 xml:space="preserve">　　商業施設等の収支状況（別紙１として商業施設等の運営に係る収支状況がわかる資料を添付すること。）</w:t>
      </w:r>
    </w:p>
    <w:p w:rsidR="00381079" w:rsidRPr="00D0510D"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Default="00381079" w:rsidP="00142C5D">
      <w:pPr>
        <w:tabs>
          <w:tab w:val="left" w:pos="360"/>
        </w:tabs>
        <w:overflowPunct w:val="0"/>
        <w:adjustRightInd w:val="0"/>
        <w:ind w:left="360" w:hanging="358"/>
        <w:textAlignment w:val="baseline"/>
        <w:rPr>
          <w:rFonts w:ascii="ＭＳ 明朝" w:cs="ＭＳ 明朝"/>
          <w:kern w:val="0"/>
          <w:szCs w:val="21"/>
        </w:rPr>
      </w:pPr>
      <w:r>
        <w:rPr>
          <w:rFonts w:ascii="ＭＳ 明朝" w:cs="ＭＳ 明朝" w:hint="eastAsia"/>
          <w:kern w:val="0"/>
          <w:szCs w:val="21"/>
        </w:rPr>
        <w:t>４．財産管理状況</w:t>
      </w:r>
    </w:p>
    <w:p w:rsidR="00381079" w:rsidRPr="00D0510D" w:rsidRDefault="00381079" w:rsidP="00142C5D">
      <w:pPr>
        <w:tabs>
          <w:tab w:val="left" w:pos="360"/>
        </w:tabs>
        <w:overflowPunct w:val="0"/>
        <w:adjustRightInd w:val="0"/>
        <w:ind w:left="360" w:hanging="358"/>
        <w:textAlignment w:val="baseline"/>
        <w:rPr>
          <w:rFonts w:ascii="ＭＳ 明朝" w:cs="ＭＳ 明朝"/>
          <w:kern w:val="0"/>
          <w:szCs w:val="21"/>
        </w:rPr>
      </w:pPr>
    </w:p>
    <w:p w:rsidR="00381079" w:rsidRPr="00AA30E3" w:rsidRDefault="00381079" w:rsidP="00FF368A">
      <w:pPr>
        <w:tabs>
          <w:tab w:val="left" w:pos="360"/>
        </w:tabs>
        <w:overflowPunct w:val="0"/>
        <w:adjustRightInd w:val="0"/>
        <w:ind w:leftChars="100" w:left="210" w:firstLineChars="100" w:firstLine="210"/>
        <w:textAlignment w:val="baseline"/>
        <w:rPr>
          <w:rFonts w:ascii="ＭＳ 明朝"/>
        </w:rPr>
      </w:pPr>
      <w:r>
        <w:rPr>
          <w:rFonts w:ascii="ＭＳ 明朝" w:hAnsi="ＭＳ 明朝" w:cs="ＭＳ 明朝" w:hint="eastAsia"/>
          <w:kern w:val="0"/>
          <w:szCs w:val="21"/>
        </w:rPr>
        <w:t>財産管理状況（別紙２として、最新の様式第１３に基づき報告すること）</w:t>
      </w:r>
    </w:p>
    <w:p w:rsidR="00381079" w:rsidRPr="00D4686A" w:rsidRDefault="00381079" w:rsidP="001223CE">
      <w:pPr>
        <w:overflowPunct w:val="0"/>
        <w:adjustRightInd w:val="0"/>
        <w:textAlignment w:val="baseline"/>
      </w:pPr>
    </w:p>
    <w:sectPr w:rsidR="00381079" w:rsidRPr="00D4686A" w:rsidSect="00E70936">
      <w:headerReference w:type="default" r:id="rId8"/>
      <w:footerReference w:type="default" r:id="rId9"/>
      <w:pgSz w:w="11906" w:h="16838"/>
      <w:pgMar w:top="851" w:right="1134" w:bottom="851" w:left="1417" w:header="454" w:footer="454" w:gutter="0"/>
      <w:cols w:space="720"/>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222" w:rsidRDefault="00656222" w:rsidP="00C77227">
      <w:r>
        <w:separator/>
      </w:r>
    </w:p>
  </w:endnote>
  <w:endnote w:type="continuationSeparator" w:id="0">
    <w:p w:rsidR="00656222" w:rsidRDefault="00656222" w:rsidP="00C77227">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96B" w:rsidRDefault="006076B0">
    <w:pPr>
      <w:pStyle w:val="ac"/>
      <w:jc w:val="center"/>
    </w:pPr>
    <w:fldSimple w:instr=" PAGE   \* MERGEFORMAT ">
      <w:r w:rsidR="00FA10C6" w:rsidRPr="00FA10C6">
        <w:rPr>
          <w:noProof/>
          <w:lang w:val="ja-JP"/>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222" w:rsidRDefault="00656222" w:rsidP="00C77227">
      <w:r>
        <w:separator/>
      </w:r>
    </w:p>
  </w:footnote>
  <w:footnote w:type="continuationSeparator" w:id="0">
    <w:p w:rsidR="00656222" w:rsidRDefault="00656222" w:rsidP="00C772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96B" w:rsidRDefault="00BF296B" w:rsidP="00826ABE">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65567DC"/>
    <w:multiLevelType w:val="hybridMultilevel"/>
    <w:tmpl w:val="6FFC8442"/>
    <w:lvl w:ilvl="0" w:tplc="9AFA0AB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4A172099"/>
    <w:multiLevelType w:val="hybridMultilevel"/>
    <w:tmpl w:val="7E3E7CFE"/>
    <w:lvl w:ilvl="0" w:tplc="E1088AD4">
      <w:start w:val="1"/>
      <w:numFmt w:val="decimalEnclosedCircle"/>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dirty"/>
  <w:stylePaneFormatFilter w:val="3F01"/>
  <w:revisionView w:markup="0"/>
  <w:doNotTrackMoves/>
  <w:defaultTabStop w:val="720"/>
  <w:doNotHyphenateCaps/>
  <w:drawingGridHorizontalSpacing w:val="105"/>
  <w:drawingGridVerticalSpacing w:val="120"/>
  <w:displayHorizontalDrawingGridEvery w:val="0"/>
  <w:displayVerticalDrawingGridEvery w:val="3"/>
  <w:doNotShadeFormData/>
  <w:characterSpacingControl w:val="compressPunctuation"/>
  <w:noLineBreaksAfter w:lang="ja-JP" w:val="$([\{£¥‘“〈《「『【〔＄（［｛｢￡￥"/>
  <w:noLineBreaksBefore w:lang="ja-JP" w:val="!%),.:;?]}¢°’”‰′″℃、。々〉》」』】〕゛゜ゝゞ・ヽヾ！％），．：；？］｝｡｣､･ﾞﾟ￠"/>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30B"/>
    <w:rsid w:val="000009B3"/>
    <w:rsid w:val="000016CA"/>
    <w:rsid w:val="00002DBC"/>
    <w:rsid w:val="00003546"/>
    <w:rsid w:val="00005BE8"/>
    <w:rsid w:val="000131C3"/>
    <w:rsid w:val="00016A5C"/>
    <w:rsid w:val="00017D65"/>
    <w:rsid w:val="000246C1"/>
    <w:rsid w:val="00024AAE"/>
    <w:rsid w:val="0002505F"/>
    <w:rsid w:val="000260BA"/>
    <w:rsid w:val="00027AF1"/>
    <w:rsid w:val="000317B2"/>
    <w:rsid w:val="00032CB1"/>
    <w:rsid w:val="0003397C"/>
    <w:rsid w:val="00033D46"/>
    <w:rsid w:val="0003606C"/>
    <w:rsid w:val="0003776F"/>
    <w:rsid w:val="00042339"/>
    <w:rsid w:val="000427A2"/>
    <w:rsid w:val="00043AF2"/>
    <w:rsid w:val="00044531"/>
    <w:rsid w:val="0004752C"/>
    <w:rsid w:val="00053716"/>
    <w:rsid w:val="000542C6"/>
    <w:rsid w:val="00054494"/>
    <w:rsid w:val="0005697F"/>
    <w:rsid w:val="00057E58"/>
    <w:rsid w:val="00060338"/>
    <w:rsid w:val="00065EB9"/>
    <w:rsid w:val="00073A3E"/>
    <w:rsid w:val="00076071"/>
    <w:rsid w:val="000771C2"/>
    <w:rsid w:val="00077770"/>
    <w:rsid w:val="0008268C"/>
    <w:rsid w:val="000831BD"/>
    <w:rsid w:val="00083730"/>
    <w:rsid w:val="000843FA"/>
    <w:rsid w:val="000847A1"/>
    <w:rsid w:val="000852D4"/>
    <w:rsid w:val="00087655"/>
    <w:rsid w:val="00092ED0"/>
    <w:rsid w:val="000945E1"/>
    <w:rsid w:val="000948BE"/>
    <w:rsid w:val="0009600C"/>
    <w:rsid w:val="00096420"/>
    <w:rsid w:val="0009686C"/>
    <w:rsid w:val="00096B79"/>
    <w:rsid w:val="00097EAA"/>
    <w:rsid w:val="000A03D1"/>
    <w:rsid w:val="000A0E76"/>
    <w:rsid w:val="000A1758"/>
    <w:rsid w:val="000A189B"/>
    <w:rsid w:val="000A40AD"/>
    <w:rsid w:val="000A498D"/>
    <w:rsid w:val="000A53A8"/>
    <w:rsid w:val="000A6B56"/>
    <w:rsid w:val="000A71D8"/>
    <w:rsid w:val="000A7532"/>
    <w:rsid w:val="000A7AD3"/>
    <w:rsid w:val="000B1927"/>
    <w:rsid w:val="000B2570"/>
    <w:rsid w:val="000B30EF"/>
    <w:rsid w:val="000B6467"/>
    <w:rsid w:val="000B64A1"/>
    <w:rsid w:val="000C2B94"/>
    <w:rsid w:val="000C552B"/>
    <w:rsid w:val="000C5BD8"/>
    <w:rsid w:val="000C5EEF"/>
    <w:rsid w:val="000C6589"/>
    <w:rsid w:val="000D2D3D"/>
    <w:rsid w:val="000D2E4D"/>
    <w:rsid w:val="000D3705"/>
    <w:rsid w:val="000D5A45"/>
    <w:rsid w:val="000D6DF4"/>
    <w:rsid w:val="000E011D"/>
    <w:rsid w:val="000E2A6E"/>
    <w:rsid w:val="000E3303"/>
    <w:rsid w:val="000E492C"/>
    <w:rsid w:val="000E6755"/>
    <w:rsid w:val="000F0DE0"/>
    <w:rsid w:val="000F18C9"/>
    <w:rsid w:val="000F482C"/>
    <w:rsid w:val="000F6224"/>
    <w:rsid w:val="0010017D"/>
    <w:rsid w:val="00105603"/>
    <w:rsid w:val="00106FF8"/>
    <w:rsid w:val="00113AB3"/>
    <w:rsid w:val="0011461B"/>
    <w:rsid w:val="0011548E"/>
    <w:rsid w:val="00116141"/>
    <w:rsid w:val="00116763"/>
    <w:rsid w:val="001170D6"/>
    <w:rsid w:val="001177AE"/>
    <w:rsid w:val="001203CE"/>
    <w:rsid w:val="001215B5"/>
    <w:rsid w:val="001223CE"/>
    <w:rsid w:val="001246A9"/>
    <w:rsid w:val="0013271C"/>
    <w:rsid w:val="00133CE7"/>
    <w:rsid w:val="00134770"/>
    <w:rsid w:val="00140404"/>
    <w:rsid w:val="00140A4D"/>
    <w:rsid w:val="00140CB4"/>
    <w:rsid w:val="00140D48"/>
    <w:rsid w:val="00140DCA"/>
    <w:rsid w:val="00142122"/>
    <w:rsid w:val="00142C5D"/>
    <w:rsid w:val="001438BB"/>
    <w:rsid w:val="0014501B"/>
    <w:rsid w:val="00145C1F"/>
    <w:rsid w:val="0014684B"/>
    <w:rsid w:val="00147C2D"/>
    <w:rsid w:val="00154A12"/>
    <w:rsid w:val="00154C6E"/>
    <w:rsid w:val="00156D37"/>
    <w:rsid w:val="001573F2"/>
    <w:rsid w:val="0016006C"/>
    <w:rsid w:val="001609FE"/>
    <w:rsid w:val="00160F65"/>
    <w:rsid w:val="00162E98"/>
    <w:rsid w:val="00165721"/>
    <w:rsid w:val="0016686C"/>
    <w:rsid w:val="001668FB"/>
    <w:rsid w:val="00166B06"/>
    <w:rsid w:val="00167C46"/>
    <w:rsid w:val="00172061"/>
    <w:rsid w:val="00173628"/>
    <w:rsid w:val="00174FF9"/>
    <w:rsid w:val="001760B7"/>
    <w:rsid w:val="001763D4"/>
    <w:rsid w:val="00176C9A"/>
    <w:rsid w:val="00183AC0"/>
    <w:rsid w:val="001850A7"/>
    <w:rsid w:val="001852F4"/>
    <w:rsid w:val="0018586C"/>
    <w:rsid w:val="00187DE6"/>
    <w:rsid w:val="0019076E"/>
    <w:rsid w:val="001942BF"/>
    <w:rsid w:val="00196979"/>
    <w:rsid w:val="00196DFF"/>
    <w:rsid w:val="001A04A8"/>
    <w:rsid w:val="001A18D8"/>
    <w:rsid w:val="001A1B59"/>
    <w:rsid w:val="001A25CF"/>
    <w:rsid w:val="001A3041"/>
    <w:rsid w:val="001A3B7C"/>
    <w:rsid w:val="001A3C4F"/>
    <w:rsid w:val="001A6FB5"/>
    <w:rsid w:val="001A7827"/>
    <w:rsid w:val="001C1F46"/>
    <w:rsid w:val="001C40D1"/>
    <w:rsid w:val="001C532A"/>
    <w:rsid w:val="001C5579"/>
    <w:rsid w:val="001C560A"/>
    <w:rsid w:val="001C5F87"/>
    <w:rsid w:val="001C68D8"/>
    <w:rsid w:val="001C7018"/>
    <w:rsid w:val="001D0FDA"/>
    <w:rsid w:val="001D1963"/>
    <w:rsid w:val="001D2B08"/>
    <w:rsid w:val="001D2E33"/>
    <w:rsid w:val="001D3838"/>
    <w:rsid w:val="001D39E3"/>
    <w:rsid w:val="001D48C4"/>
    <w:rsid w:val="001D66C3"/>
    <w:rsid w:val="001D710C"/>
    <w:rsid w:val="001E21E7"/>
    <w:rsid w:val="001E3010"/>
    <w:rsid w:val="001E394C"/>
    <w:rsid w:val="001E4208"/>
    <w:rsid w:val="001E495E"/>
    <w:rsid w:val="001E4E84"/>
    <w:rsid w:val="001E65C3"/>
    <w:rsid w:val="001F12B2"/>
    <w:rsid w:val="001F1621"/>
    <w:rsid w:val="001F2390"/>
    <w:rsid w:val="001F63EC"/>
    <w:rsid w:val="001F6E1A"/>
    <w:rsid w:val="00200178"/>
    <w:rsid w:val="00201582"/>
    <w:rsid w:val="00202D45"/>
    <w:rsid w:val="002049DB"/>
    <w:rsid w:val="00204B0C"/>
    <w:rsid w:val="00204CE0"/>
    <w:rsid w:val="002073DC"/>
    <w:rsid w:val="00207507"/>
    <w:rsid w:val="002101F3"/>
    <w:rsid w:val="002105F3"/>
    <w:rsid w:val="00212BBB"/>
    <w:rsid w:val="00213C94"/>
    <w:rsid w:val="002143FF"/>
    <w:rsid w:val="002179B5"/>
    <w:rsid w:val="00221357"/>
    <w:rsid w:val="002223C0"/>
    <w:rsid w:val="00223852"/>
    <w:rsid w:val="00225760"/>
    <w:rsid w:val="002261FF"/>
    <w:rsid w:val="00226A68"/>
    <w:rsid w:val="002277CB"/>
    <w:rsid w:val="00230012"/>
    <w:rsid w:val="002329EC"/>
    <w:rsid w:val="00232B0C"/>
    <w:rsid w:val="002338A8"/>
    <w:rsid w:val="00233ACD"/>
    <w:rsid w:val="00234520"/>
    <w:rsid w:val="00234C44"/>
    <w:rsid w:val="0024254A"/>
    <w:rsid w:val="00243C30"/>
    <w:rsid w:val="00245908"/>
    <w:rsid w:val="00246A4F"/>
    <w:rsid w:val="00247FFC"/>
    <w:rsid w:val="00250E43"/>
    <w:rsid w:val="002511EF"/>
    <w:rsid w:val="0025174A"/>
    <w:rsid w:val="00253F74"/>
    <w:rsid w:val="00254CF6"/>
    <w:rsid w:val="00255320"/>
    <w:rsid w:val="00255579"/>
    <w:rsid w:val="00256531"/>
    <w:rsid w:val="0025654F"/>
    <w:rsid w:val="00257472"/>
    <w:rsid w:val="00260C45"/>
    <w:rsid w:val="0026110F"/>
    <w:rsid w:val="0026127D"/>
    <w:rsid w:val="002615A0"/>
    <w:rsid w:val="00263C5B"/>
    <w:rsid w:val="002651A8"/>
    <w:rsid w:val="00265EE6"/>
    <w:rsid w:val="00266823"/>
    <w:rsid w:val="00266B6A"/>
    <w:rsid w:val="00266DBB"/>
    <w:rsid w:val="00267019"/>
    <w:rsid w:val="00272344"/>
    <w:rsid w:val="002738B7"/>
    <w:rsid w:val="00274C12"/>
    <w:rsid w:val="00275C87"/>
    <w:rsid w:val="00276B1A"/>
    <w:rsid w:val="00277086"/>
    <w:rsid w:val="0027774E"/>
    <w:rsid w:val="00277C9A"/>
    <w:rsid w:val="00280C61"/>
    <w:rsid w:val="0028400E"/>
    <w:rsid w:val="00285540"/>
    <w:rsid w:val="00285C06"/>
    <w:rsid w:val="002863A1"/>
    <w:rsid w:val="00287125"/>
    <w:rsid w:val="00291761"/>
    <w:rsid w:val="0029232F"/>
    <w:rsid w:val="002934B4"/>
    <w:rsid w:val="00293546"/>
    <w:rsid w:val="00293CB9"/>
    <w:rsid w:val="00294671"/>
    <w:rsid w:val="002957C4"/>
    <w:rsid w:val="00297381"/>
    <w:rsid w:val="002A1376"/>
    <w:rsid w:val="002A176F"/>
    <w:rsid w:val="002A1AFC"/>
    <w:rsid w:val="002A3C75"/>
    <w:rsid w:val="002A5EDB"/>
    <w:rsid w:val="002A7037"/>
    <w:rsid w:val="002B21E0"/>
    <w:rsid w:val="002B3010"/>
    <w:rsid w:val="002C0011"/>
    <w:rsid w:val="002C3388"/>
    <w:rsid w:val="002C44D4"/>
    <w:rsid w:val="002C4CF7"/>
    <w:rsid w:val="002C5E89"/>
    <w:rsid w:val="002C63DA"/>
    <w:rsid w:val="002C7810"/>
    <w:rsid w:val="002D0EE1"/>
    <w:rsid w:val="002D1FAF"/>
    <w:rsid w:val="002D315A"/>
    <w:rsid w:val="002D418D"/>
    <w:rsid w:val="002D4D2C"/>
    <w:rsid w:val="002D5710"/>
    <w:rsid w:val="002D7B78"/>
    <w:rsid w:val="002E0BD9"/>
    <w:rsid w:val="002E0FA1"/>
    <w:rsid w:val="002E24CB"/>
    <w:rsid w:val="002E320E"/>
    <w:rsid w:val="002E478A"/>
    <w:rsid w:val="002E6200"/>
    <w:rsid w:val="002F168A"/>
    <w:rsid w:val="002F19AB"/>
    <w:rsid w:val="002F4495"/>
    <w:rsid w:val="002F4CE2"/>
    <w:rsid w:val="002F65C6"/>
    <w:rsid w:val="002F7887"/>
    <w:rsid w:val="00301793"/>
    <w:rsid w:val="003018D0"/>
    <w:rsid w:val="00301B6D"/>
    <w:rsid w:val="00303158"/>
    <w:rsid w:val="003035D1"/>
    <w:rsid w:val="00303E7E"/>
    <w:rsid w:val="0030477E"/>
    <w:rsid w:val="003049C7"/>
    <w:rsid w:val="00305BD8"/>
    <w:rsid w:val="00306B53"/>
    <w:rsid w:val="0030702C"/>
    <w:rsid w:val="00307FA4"/>
    <w:rsid w:val="0031285A"/>
    <w:rsid w:val="003134D0"/>
    <w:rsid w:val="00314ECC"/>
    <w:rsid w:val="00315EA0"/>
    <w:rsid w:val="0031643F"/>
    <w:rsid w:val="003165BE"/>
    <w:rsid w:val="00316C23"/>
    <w:rsid w:val="0031775D"/>
    <w:rsid w:val="00317855"/>
    <w:rsid w:val="00320357"/>
    <w:rsid w:val="003223BF"/>
    <w:rsid w:val="003266A3"/>
    <w:rsid w:val="00327054"/>
    <w:rsid w:val="00327396"/>
    <w:rsid w:val="00331828"/>
    <w:rsid w:val="0033217B"/>
    <w:rsid w:val="003325C7"/>
    <w:rsid w:val="003326D4"/>
    <w:rsid w:val="003347D8"/>
    <w:rsid w:val="003355C5"/>
    <w:rsid w:val="00335E56"/>
    <w:rsid w:val="0033602C"/>
    <w:rsid w:val="003367B4"/>
    <w:rsid w:val="003369DE"/>
    <w:rsid w:val="00336BD6"/>
    <w:rsid w:val="0033704C"/>
    <w:rsid w:val="0033750B"/>
    <w:rsid w:val="003379F0"/>
    <w:rsid w:val="003401B9"/>
    <w:rsid w:val="00340CD6"/>
    <w:rsid w:val="00340E71"/>
    <w:rsid w:val="00342549"/>
    <w:rsid w:val="003432FF"/>
    <w:rsid w:val="00343F5D"/>
    <w:rsid w:val="00344D2E"/>
    <w:rsid w:val="00353F90"/>
    <w:rsid w:val="003543E2"/>
    <w:rsid w:val="00354C3C"/>
    <w:rsid w:val="00360023"/>
    <w:rsid w:val="0036051F"/>
    <w:rsid w:val="00361807"/>
    <w:rsid w:val="00363939"/>
    <w:rsid w:val="0036417F"/>
    <w:rsid w:val="0036475A"/>
    <w:rsid w:val="00364EA7"/>
    <w:rsid w:val="00371632"/>
    <w:rsid w:val="00371AEF"/>
    <w:rsid w:val="00372E13"/>
    <w:rsid w:val="003749A0"/>
    <w:rsid w:val="00376E94"/>
    <w:rsid w:val="0037778F"/>
    <w:rsid w:val="003779F5"/>
    <w:rsid w:val="00380DCF"/>
    <w:rsid w:val="00381079"/>
    <w:rsid w:val="003815E6"/>
    <w:rsid w:val="003820F1"/>
    <w:rsid w:val="00382C6D"/>
    <w:rsid w:val="003835FE"/>
    <w:rsid w:val="003843DF"/>
    <w:rsid w:val="00384682"/>
    <w:rsid w:val="00386F77"/>
    <w:rsid w:val="003877D5"/>
    <w:rsid w:val="00391ACE"/>
    <w:rsid w:val="00391FB2"/>
    <w:rsid w:val="00394C71"/>
    <w:rsid w:val="00394E7A"/>
    <w:rsid w:val="003A3555"/>
    <w:rsid w:val="003A3CB1"/>
    <w:rsid w:val="003A3F8B"/>
    <w:rsid w:val="003A5D41"/>
    <w:rsid w:val="003A64F8"/>
    <w:rsid w:val="003B27D4"/>
    <w:rsid w:val="003B4306"/>
    <w:rsid w:val="003B4AC0"/>
    <w:rsid w:val="003B548A"/>
    <w:rsid w:val="003B7378"/>
    <w:rsid w:val="003B73B1"/>
    <w:rsid w:val="003C0FFB"/>
    <w:rsid w:val="003C11EB"/>
    <w:rsid w:val="003C2D8B"/>
    <w:rsid w:val="003C3B2E"/>
    <w:rsid w:val="003C4E08"/>
    <w:rsid w:val="003C7049"/>
    <w:rsid w:val="003C7889"/>
    <w:rsid w:val="003C7E7C"/>
    <w:rsid w:val="003D196C"/>
    <w:rsid w:val="003D1E15"/>
    <w:rsid w:val="003D20F3"/>
    <w:rsid w:val="003D229F"/>
    <w:rsid w:val="003D2696"/>
    <w:rsid w:val="003D2B5A"/>
    <w:rsid w:val="003D3C2F"/>
    <w:rsid w:val="003D3D0E"/>
    <w:rsid w:val="003D4299"/>
    <w:rsid w:val="003D5160"/>
    <w:rsid w:val="003D5AC1"/>
    <w:rsid w:val="003D7287"/>
    <w:rsid w:val="003D7710"/>
    <w:rsid w:val="003D7924"/>
    <w:rsid w:val="003E0C1D"/>
    <w:rsid w:val="003E2A39"/>
    <w:rsid w:val="003E45A8"/>
    <w:rsid w:val="003E5B9B"/>
    <w:rsid w:val="003E6913"/>
    <w:rsid w:val="003F04B1"/>
    <w:rsid w:val="003F0E75"/>
    <w:rsid w:val="003F1FE5"/>
    <w:rsid w:val="003F235E"/>
    <w:rsid w:val="003F2360"/>
    <w:rsid w:val="003F3652"/>
    <w:rsid w:val="003F4227"/>
    <w:rsid w:val="003F62B3"/>
    <w:rsid w:val="003F67DB"/>
    <w:rsid w:val="003F7163"/>
    <w:rsid w:val="00400BCC"/>
    <w:rsid w:val="004019F6"/>
    <w:rsid w:val="0040240F"/>
    <w:rsid w:val="00402FC9"/>
    <w:rsid w:val="00404B60"/>
    <w:rsid w:val="00404C17"/>
    <w:rsid w:val="00407700"/>
    <w:rsid w:val="00411A09"/>
    <w:rsid w:val="004129FF"/>
    <w:rsid w:val="00412A47"/>
    <w:rsid w:val="00412C4C"/>
    <w:rsid w:val="00413B41"/>
    <w:rsid w:val="00414281"/>
    <w:rsid w:val="00414353"/>
    <w:rsid w:val="00414D73"/>
    <w:rsid w:val="0041631A"/>
    <w:rsid w:val="00417966"/>
    <w:rsid w:val="0042022D"/>
    <w:rsid w:val="004209B9"/>
    <w:rsid w:val="004213E2"/>
    <w:rsid w:val="00421EAD"/>
    <w:rsid w:val="0042268C"/>
    <w:rsid w:val="00425035"/>
    <w:rsid w:val="0042616F"/>
    <w:rsid w:val="00433217"/>
    <w:rsid w:val="00434A4A"/>
    <w:rsid w:val="00434F1A"/>
    <w:rsid w:val="004367E3"/>
    <w:rsid w:val="004367E4"/>
    <w:rsid w:val="00436E1D"/>
    <w:rsid w:val="0043721A"/>
    <w:rsid w:val="004373EF"/>
    <w:rsid w:val="0044185F"/>
    <w:rsid w:val="00441E09"/>
    <w:rsid w:val="00442BFC"/>
    <w:rsid w:val="00443F81"/>
    <w:rsid w:val="0044535E"/>
    <w:rsid w:val="00445437"/>
    <w:rsid w:val="004462D5"/>
    <w:rsid w:val="004463DC"/>
    <w:rsid w:val="00446932"/>
    <w:rsid w:val="004478BD"/>
    <w:rsid w:val="004478CE"/>
    <w:rsid w:val="00452C9F"/>
    <w:rsid w:val="00452EBF"/>
    <w:rsid w:val="00453727"/>
    <w:rsid w:val="00453B53"/>
    <w:rsid w:val="00453FF7"/>
    <w:rsid w:val="00454670"/>
    <w:rsid w:val="00454F53"/>
    <w:rsid w:val="00456998"/>
    <w:rsid w:val="004605AF"/>
    <w:rsid w:val="004607A5"/>
    <w:rsid w:val="004615CC"/>
    <w:rsid w:val="0046397B"/>
    <w:rsid w:val="00464B1B"/>
    <w:rsid w:val="00464C9A"/>
    <w:rsid w:val="00465034"/>
    <w:rsid w:val="00466BBD"/>
    <w:rsid w:val="00467294"/>
    <w:rsid w:val="00470389"/>
    <w:rsid w:val="004706AB"/>
    <w:rsid w:val="004712AF"/>
    <w:rsid w:val="0047207C"/>
    <w:rsid w:val="00474EE0"/>
    <w:rsid w:val="00477483"/>
    <w:rsid w:val="004835AE"/>
    <w:rsid w:val="00485775"/>
    <w:rsid w:val="00486386"/>
    <w:rsid w:val="004863D6"/>
    <w:rsid w:val="00492A28"/>
    <w:rsid w:val="00492A7E"/>
    <w:rsid w:val="00494494"/>
    <w:rsid w:val="004951ED"/>
    <w:rsid w:val="00496385"/>
    <w:rsid w:val="004970BD"/>
    <w:rsid w:val="004A1A4C"/>
    <w:rsid w:val="004A1DEC"/>
    <w:rsid w:val="004A4423"/>
    <w:rsid w:val="004A48A7"/>
    <w:rsid w:val="004A53A5"/>
    <w:rsid w:val="004A6EFA"/>
    <w:rsid w:val="004A7610"/>
    <w:rsid w:val="004B0301"/>
    <w:rsid w:val="004B2395"/>
    <w:rsid w:val="004B2CDF"/>
    <w:rsid w:val="004B5581"/>
    <w:rsid w:val="004B7675"/>
    <w:rsid w:val="004C0216"/>
    <w:rsid w:val="004C0E1D"/>
    <w:rsid w:val="004C1D1C"/>
    <w:rsid w:val="004C3EEE"/>
    <w:rsid w:val="004C4AF1"/>
    <w:rsid w:val="004C4BD9"/>
    <w:rsid w:val="004C7B55"/>
    <w:rsid w:val="004C7E77"/>
    <w:rsid w:val="004D1859"/>
    <w:rsid w:val="004D3655"/>
    <w:rsid w:val="004D769E"/>
    <w:rsid w:val="004D7D44"/>
    <w:rsid w:val="004E1212"/>
    <w:rsid w:val="004E1DF6"/>
    <w:rsid w:val="004E35F4"/>
    <w:rsid w:val="004E4DF8"/>
    <w:rsid w:val="004E68C0"/>
    <w:rsid w:val="004E7D48"/>
    <w:rsid w:val="004F24C3"/>
    <w:rsid w:val="004F3020"/>
    <w:rsid w:val="004F3B54"/>
    <w:rsid w:val="004F42B6"/>
    <w:rsid w:val="0050338B"/>
    <w:rsid w:val="005037C2"/>
    <w:rsid w:val="00504BE0"/>
    <w:rsid w:val="00505E6B"/>
    <w:rsid w:val="00506EAC"/>
    <w:rsid w:val="0051041B"/>
    <w:rsid w:val="00510A4A"/>
    <w:rsid w:val="00512552"/>
    <w:rsid w:val="005130A1"/>
    <w:rsid w:val="00513704"/>
    <w:rsid w:val="005139D1"/>
    <w:rsid w:val="00521FFE"/>
    <w:rsid w:val="00526950"/>
    <w:rsid w:val="00531DE7"/>
    <w:rsid w:val="00531E52"/>
    <w:rsid w:val="0053206F"/>
    <w:rsid w:val="005320F3"/>
    <w:rsid w:val="00532633"/>
    <w:rsid w:val="0053519D"/>
    <w:rsid w:val="00535517"/>
    <w:rsid w:val="005365CF"/>
    <w:rsid w:val="0053681E"/>
    <w:rsid w:val="00541D74"/>
    <w:rsid w:val="00542C88"/>
    <w:rsid w:val="005442E9"/>
    <w:rsid w:val="00547EEE"/>
    <w:rsid w:val="00547F5E"/>
    <w:rsid w:val="0055155D"/>
    <w:rsid w:val="0055229D"/>
    <w:rsid w:val="00553016"/>
    <w:rsid w:val="00555193"/>
    <w:rsid w:val="00556071"/>
    <w:rsid w:val="0056588D"/>
    <w:rsid w:val="005709F5"/>
    <w:rsid w:val="0057156D"/>
    <w:rsid w:val="00576519"/>
    <w:rsid w:val="00576578"/>
    <w:rsid w:val="005804AF"/>
    <w:rsid w:val="005822AC"/>
    <w:rsid w:val="00586544"/>
    <w:rsid w:val="00590E44"/>
    <w:rsid w:val="0059112A"/>
    <w:rsid w:val="005934C7"/>
    <w:rsid w:val="005939FD"/>
    <w:rsid w:val="00594CB6"/>
    <w:rsid w:val="0059519C"/>
    <w:rsid w:val="005953CA"/>
    <w:rsid w:val="005973EF"/>
    <w:rsid w:val="005A2227"/>
    <w:rsid w:val="005A2C48"/>
    <w:rsid w:val="005A3A8B"/>
    <w:rsid w:val="005A4517"/>
    <w:rsid w:val="005A5346"/>
    <w:rsid w:val="005A76B3"/>
    <w:rsid w:val="005B59FB"/>
    <w:rsid w:val="005B728E"/>
    <w:rsid w:val="005C2334"/>
    <w:rsid w:val="005C350A"/>
    <w:rsid w:val="005C3B14"/>
    <w:rsid w:val="005C4BE4"/>
    <w:rsid w:val="005C5560"/>
    <w:rsid w:val="005C5CBC"/>
    <w:rsid w:val="005C71E7"/>
    <w:rsid w:val="005D0ACC"/>
    <w:rsid w:val="005D590E"/>
    <w:rsid w:val="005D6132"/>
    <w:rsid w:val="005D7127"/>
    <w:rsid w:val="005E18BA"/>
    <w:rsid w:val="005E2D73"/>
    <w:rsid w:val="005E3663"/>
    <w:rsid w:val="005E3F94"/>
    <w:rsid w:val="005E4426"/>
    <w:rsid w:val="005E55A4"/>
    <w:rsid w:val="005F1012"/>
    <w:rsid w:val="005F2E5B"/>
    <w:rsid w:val="005F48DC"/>
    <w:rsid w:val="005F48FA"/>
    <w:rsid w:val="00601EAB"/>
    <w:rsid w:val="006027CF"/>
    <w:rsid w:val="006038A9"/>
    <w:rsid w:val="00603C51"/>
    <w:rsid w:val="00603FA4"/>
    <w:rsid w:val="006052F4"/>
    <w:rsid w:val="00606A50"/>
    <w:rsid w:val="006076B0"/>
    <w:rsid w:val="0061006A"/>
    <w:rsid w:val="006104B9"/>
    <w:rsid w:val="00610992"/>
    <w:rsid w:val="00611817"/>
    <w:rsid w:val="006121FB"/>
    <w:rsid w:val="00612ACF"/>
    <w:rsid w:val="006133E3"/>
    <w:rsid w:val="006141C4"/>
    <w:rsid w:val="00616041"/>
    <w:rsid w:val="00621641"/>
    <w:rsid w:val="00623761"/>
    <w:rsid w:val="00624B65"/>
    <w:rsid w:val="00627957"/>
    <w:rsid w:val="00627A81"/>
    <w:rsid w:val="006302D0"/>
    <w:rsid w:val="0063071B"/>
    <w:rsid w:val="0063268D"/>
    <w:rsid w:val="00635F47"/>
    <w:rsid w:val="006376FF"/>
    <w:rsid w:val="00637D20"/>
    <w:rsid w:val="006417A6"/>
    <w:rsid w:val="00641AFE"/>
    <w:rsid w:val="00643DA9"/>
    <w:rsid w:val="00644431"/>
    <w:rsid w:val="00644D20"/>
    <w:rsid w:val="006457AC"/>
    <w:rsid w:val="00646BD9"/>
    <w:rsid w:val="00650251"/>
    <w:rsid w:val="0065179F"/>
    <w:rsid w:val="00652865"/>
    <w:rsid w:val="00653CFB"/>
    <w:rsid w:val="00653DD0"/>
    <w:rsid w:val="00656222"/>
    <w:rsid w:val="00657F3F"/>
    <w:rsid w:val="00661251"/>
    <w:rsid w:val="0066315D"/>
    <w:rsid w:val="00664236"/>
    <w:rsid w:val="0066468D"/>
    <w:rsid w:val="0066513A"/>
    <w:rsid w:val="006652C9"/>
    <w:rsid w:val="006657B3"/>
    <w:rsid w:val="00665A62"/>
    <w:rsid w:val="0066685A"/>
    <w:rsid w:val="006708AA"/>
    <w:rsid w:val="00671429"/>
    <w:rsid w:val="00671876"/>
    <w:rsid w:val="00671B3A"/>
    <w:rsid w:val="00674250"/>
    <w:rsid w:val="00674BAD"/>
    <w:rsid w:val="00681F66"/>
    <w:rsid w:val="006820D2"/>
    <w:rsid w:val="00683C2C"/>
    <w:rsid w:val="006846BD"/>
    <w:rsid w:val="00692295"/>
    <w:rsid w:val="00692C04"/>
    <w:rsid w:val="00692D51"/>
    <w:rsid w:val="00695A45"/>
    <w:rsid w:val="006A0C6D"/>
    <w:rsid w:val="006A315D"/>
    <w:rsid w:val="006A3498"/>
    <w:rsid w:val="006A3B81"/>
    <w:rsid w:val="006A42D0"/>
    <w:rsid w:val="006A60F1"/>
    <w:rsid w:val="006A6C69"/>
    <w:rsid w:val="006B0E19"/>
    <w:rsid w:val="006B0E2F"/>
    <w:rsid w:val="006B146A"/>
    <w:rsid w:val="006B2BBC"/>
    <w:rsid w:val="006B32D0"/>
    <w:rsid w:val="006C22A8"/>
    <w:rsid w:val="006C2C3E"/>
    <w:rsid w:val="006C3257"/>
    <w:rsid w:val="006C367D"/>
    <w:rsid w:val="006C3B9C"/>
    <w:rsid w:val="006C5886"/>
    <w:rsid w:val="006C77C4"/>
    <w:rsid w:val="006C7D55"/>
    <w:rsid w:val="006D1575"/>
    <w:rsid w:val="006D15F0"/>
    <w:rsid w:val="006D2D2D"/>
    <w:rsid w:val="006D2DB8"/>
    <w:rsid w:val="006D32C1"/>
    <w:rsid w:val="006D348D"/>
    <w:rsid w:val="006D56A8"/>
    <w:rsid w:val="006D693E"/>
    <w:rsid w:val="006E3847"/>
    <w:rsid w:val="006E511C"/>
    <w:rsid w:val="006F1773"/>
    <w:rsid w:val="006F1BCF"/>
    <w:rsid w:val="006F38D7"/>
    <w:rsid w:val="006F418B"/>
    <w:rsid w:val="006F46B0"/>
    <w:rsid w:val="006F48AD"/>
    <w:rsid w:val="006F5E1F"/>
    <w:rsid w:val="006F6256"/>
    <w:rsid w:val="006F6AE1"/>
    <w:rsid w:val="006F6DA7"/>
    <w:rsid w:val="00700998"/>
    <w:rsid w:val="00701142"/>
    <w:rsid w:val="00707015"/>
    <w:rsid w:val="0071132D"/>
    <w:rsid w:val="007117CF"/>
    <w:rsid w:val="00711F5A"/>
    <w:rsid w:val="007127E1"/>
    <w:rsid w:val="00713A93"/>
    <w:rsid w:val="007173B4"/>
    <w:rsid w:val="0071743B"/>
    <w:rsid w:val="007251A9"/>
    <w:rsid w:val="00726AFD"/>
    <w:rsid w:val="00727153"/>
    <w:rsid w:val="0073020E"/>
    <w:rsid w:val="00730A44"/>
    <w:rsid w:val="0073238D"/>
    <w:rsid w:val="00732467"/>
    <w:rsid w:val="00734C08"/>
    <w:rsid w:val="00735EDE"/>
    <w:rsid w:val="00736314"/>
    <w:rsid w:val="00737283"/>
    <w:rsid w:val="007404CF"/>
    <w:rsid w:val="00741816"/>
    <w:rsid w:val="007434AD"/>
    <w:rsid w:val="007442AF"/>
    <w:rsid w:val="0074440C"/>
    <w:rsid w:val="00745372"/>
    <w:rsid w:val="00746838"/>
    <w:rsid w:val="00751959"/>
    <w:rsid w:val="00753725"/>
    <w:rsid w:val="00753965"/>
    <w:rsid w:val="00755F2B"/>
    <w:rsid w:val="0075692D"/>
    <w:rsid w:val="00757D45"/>
    <w:rsid w:val="007609E1"/>
    <w:rsid w:val="00762667"/>
    <w:rsid w:val="007631B8"/>
    <w:rsid w:val="00771744"/>
    <w:rsid w:val="007749BC"/>
    <w:rsid w:val="00776AAB"/>
    <w:rsid w:val="007778D2"/>
    <w:rsid w:val="0078139A"/>
    <w:rsid w:val="007841CB"/>
    <w:rsid w:val="007851FE"/>
    <w:rsid w:val="00786135"/>
    <w:rsid w:val="00790EF9"/>
    <w:rsid w:val="00792E8E"/>
    <w:rsid w:val="00793577"/>
    <w:rsid w:val="00793B1B"/>
    <w:rsid w:val="007940BB"/>
    <w:rsid w:val="0079580C"/>
    <w:rsid w:val="0079740A"/>
    <w:rsid w:val="00797617"/>
    <w:rsid w:val="007976ED"/>
    <w:rsid w:val="007A1FBF"/>
    <w:rsid w:val="007A4C48"/>
    <w:rsid w:val="007A5FFF"/>
    <w:rsid w:val="007A7258"/>
    <w:rsid w:val="007B196D"/>
    <w:rsid w:val="007B6D95"/>
    <w:rsid w:val="007B71E2"/>
    <w:rsid w:val="007C0C76"/>
    <w:rsid w:val="007C4A0A"/>
    <w:rsid w:val="007C5B19"/>
    <w:rsid w:val="007C7057"/>
    <w:rsid w:val="007D195A"/>
    <w:rsid w:val="007D39B7"/>
    <w:rsid w:val="007D4D9F"/>
    <w:rsid w:val="007D5705"/>
    <w:rsid w:val="007D5A20"/>
    <w:rsid w:val="007E000B"/>
    <w:rsid w:val="007E0676"/>
    <w:rsid w:val="007E0CBB"/>
    <w:rsid w:val="007E1A44"/>
    <w:rsid w:val="007E4298"/>
    <w:rsid w:val="007E6B2D"/>
    <w:rsid w:val="007E7B85"/>
    <w:rsid w:val="007E7C81"/>
    <w:rsid w:val="007F30CA"/>
    <w:rsid w:val="007F43F1"/>
    <w:rsid w:val="007F5C15"/>
    <w:rsid w:val="00802478"/>
    <w:rsid w:val="00802B18"/>
    <w:rsid w:val="0080316A"/>
    <w:rsid w:val="00804E34"/>
    <w:rsid w:val="00810BE7"/>
    <w:rsid w:val="00812932"/>
    <w:rsid w:val="0081303F"/>
    <w:rsid w:val="00813DBE"/>
    <w:rsid w:val="0081566C"/>
    <w:rsid w:val="00815D0C"/>
    <w:rsid w:val="00815FF5"/>
    <w:rsid w:val="00821436"/>
    <w:rsid w:val="00821FA1"/>
    <w:rsid w:val="00824AC5"/>
    <w:rsid w:val="008254E5"/>
    <w:rsid w:val="00826ABE"/>
    <w:rsid w:val="00826D93"/>
    <w:rsid w:val="00826F47"/>
    <w:rsid w:val="008277ED"/>
    <w:rsid w:val="00830937"/>
    <w:rsid w:val="008318ED"/>
    <w:rsid w:val="00832824"/>
    <w:rsid w:val="00832AAE"/>
    <w:rsid w:val="00833F1F"/>
    <w:rsid w:val="008346B5"/>
    <w:rsid w:val="00835733"/>
    <w:rsid w:val="0083667A"/>
    <w:rsid w:val="00836C07"/>
    <w:rsid w:val="00836ECF"/>
    <w:rsid w:val="00837E44"/>
    <w:rsid w:val="00840553"/>
    <w:rsid w:val="00841FF3"/>
    <w:rsid w:val="008422A6"/>
    <w:rsid w:val="00843EF4"/>
    <w:rsid w:val="008460D5"/>
    <w:rsid w:val="00846ED4"/>
    <w:rsid w:val="008500D7"/>
    <w:rsid w:val="0085223B"/>
    <w:rsid w:val="00853FC7"/>
    <w:rsid w:val="0085438D"/>
    <w:rsid w:val="00855065"/>
    <w:rsid w:val="008566AE"/>
    <w:rsid w:val="00856C7C"/>
    <w:rsid w:val="0086070A"/>
    <w:rsid w:val="00862A72"/>
    <w:rsid w:val="00862ADD"/>
    <w:rsid w:val="00862DE0"/>
    <w:rsid w:val="00864B33"/>
    <w:rsid w:val="00866C7A"/>
    <w:rsid w:val="00871BA3"/>
    <w:rsid w:val="00872C63"/>
    <w:rsid w:val="008741FA"/>
    <w:rsid w:val="00874270"/>
    <w:rsid w:val="008769D2"/>
    <w:rsid w:val="00877A86"/>
    <w:rsid w:val="00877C51"/>
    <w:rsid w:val="0088090A"/>
    <w:rsid w:val="008809E5"/>
    <w:rsid w:val="00880E00"/>
    <w:rsid w:val="008837A7"/>
    <w:rsid w:val="00885192"/>
    <w:rsid w:val="0088697E"/>
    <w:rsid w:val="00890484"/>
    <w:rsid w:val="008904F8"/>
    <w:rsid w:val="00890BEC"/>
    <w:rsid w:val="00891466"/>
    <w:rsid w:val="0089539E"/>
    <w:rsid w:val="008A353F"/>
    <w:rsid w:val="008A4FCE"/>
    <w:rsid w:val="008A57D1"/>
    <w:rsid w:val="008A651C"/>
    <w:rsid w:val="008A65E0"/>
    <w:rsid w:val="008A7BDF"/>
    <w:rsid w:val="008B1B4B"/>
    <w:rsid w:val="008B3177"/>
    <w:rsid w:val="008B3B3F"/>
    <w:rsid w:val="008B45A2"/>
    <w:rsid w:val="008B7315"/>
    <w:rsid w:val="008B7BD3"/>
    <w:rsid w:val="008C1062"/>
    <w:rsid w:val="008C140A"/>
    <w:rsid w:val="008C189A"/>
    <w:rsid w:val="008C1951"/>
    <w:rsid w:val="008C3C74"/>
    <w:rsid w:val="008C3E62"/>
    <w:rsid w:val="008C409A"/>
    <w:rsid w:val="008C4E06"/>
    <w:rsid w:val="008C500A"/>
    <w:rsid w:val="008C579A"/>
    <w:rsid w:val="008C6FC3"/>
    <w:rsid w:val="008D08BC"/>
    <w:rsid w:val="008D0E05"/>
    <w:rsid w:val="008D3049"/>
    <w:rsid w:val="008D39BA"/>
    <w:rsid w:val="008D49A0"/>
    <w:rsid w:val="008D6B9E"/>
    <w:rsid w:val="008D7C60"/>
    <w:rsid w:val="008E0D3C"/>
    <w:rsid w:val="008E217C"/>
    <w:rsid w:val="008E3F9A"/>
    <w:rsid w:val="008E5E35"/>
    <w:rsid w:val="008F0249"/>
    <w:rsid w:val="008F0517"/>
    <w:rsid w:val="008F187F"/>
    <w:rsid w:val="008F2494"/>
    <w:rsid w:val="008F3A5D"/>
    <w:rsid w:val="008F3EE6"/>
    <w:rsid w:val="008F4079"/>
    <w:rsid w:val="008F4D2A"/>
    <w:rsid w:val="008F5D8A"/>
    <w:rsid w:val="008F6CE1"/>
    <w:rsid w:val="008F7D4C"/>
    <w:rsid w:val="009001A2"/>
    <w:rsid w:val="00902055"/>
    <w:rsid w:val="00902128"/>
    <w:rsid w:val="00902457"/>
    <w:rsid w:val="009035AD"/>
    <w:rsid w:val="00905E5F"/>
    <w:rsid w:val="00906DFD"/>
    <w:rsid w:val="009073EC"/>
    <w:rsid w:val="00907E38"/>
    <w:rsid w:val="0091258B"/>
    <w:rsid w:val="00913AEA"/>
    <w:rsid w:val="00914995"/>
    <w:rsid w:val="00914C13"/>
    <w:rsid w:val="00915AAC"/>
    <w:rsid w:val="00916003"/>
    <w:rsid w:val="00916F3C"/>
    <w:rsid w:val="009222D1"/>
    <w:rsid w:val="00923235"/>
    <w:rsid w:val="009232A9"/>
    <w:rsid w:val="0093053E"/>
    <w:rsid w:val="00936C70"/>
    <w:rsid w:val="00937A4D"/>
    <w:rsid w:val="009400C6"/>
    <w:rsid w:val="00941083"/>
    <w:rsid w:val="009412B7"/>
    <w:rsid w:val="0094316A"/>
    <w:rsid w:val="009436E5"/>
    <w:rsid w:val="0094439E"/>
    <w:rsid w:val="009446C5"/>
    <w:rsid w:val="00945907"/>
    <w:rsid w:val="00946188"/>
    <w:rsid w:val="00946C62"/>
    <w:rsid w:val="009503CC"/>
    <w:rsid w:val="0095374E"/>
    <w:rsid w:val="00953895"/>
    <w:rsid w:val="00954591"/>
    <w:rsid w:val="00954D99"/>
    <w:rsid w:val="00955D13"/>
    <w:rsid w:val="009575C2"/>
    <w:rsid w:val="00961F8C"/>
    <w:rsid w:val="00966C6B"/>
    <w:rsid w:val="00972A80"/>
    <w:rsid w:val="0097444D"/>
    <w:rsid w:val="0097516D"/>
    <w:rsid w:val="009769B0"/>
    <w:rsid w:val="009824B4"/>
    <w:rsid w:val="009824DC"/>
    <w:rsid w:val="00982F1B"/>
    <w:rsid w:val="00984041"/>
    <w:rsid w:val="0098423C"/>
    <w:rsid w:val="00986BFC"/>
    <w:rsid w:val="009878F1"/>
    <w:rsid w:val="00991B85"/>
    <w:rsid w:val="00996085"/>
    <w:rsid w:val="009A0E5B"/>
    <w:rsid w:val="009A19DC"/>
    <w:rsid w:val="009A1C43"/>
    <w:rsid w:val="009A393F"/>
    <w:rsid w:val="009A3DD7"/>
    <w:rsid w:val="009A4E3D"/>
    <w:rsid w:val="009A695A"/>
    <w:rsid w:val="009A6CE1"/>
    <w:rsid w:val="009A79BA"/>
    <w:rsid w:val="009B031C"/>
    <w:rsid w:val="009B3547"/>
    <w:rsid w:val="009B3A0C"/>
    <w:rsid w:val="009B51F4"/>
    <w:rsid w:val="009B569A"/>
    <w:rsid w:val="009C0B10"/>
    <w:rsid w:val="009C0B1C"/>
    <w:rsid w:val="009C2140"/>
    <w:rsid w:val="009C322C"/>
    <w:rsid w:val="009C5A2A"/>
    <w:rsid w:val="009C66B6"/>
    <w:rsid w:val="009C7914"/>
    <w:rsid w:val="009C7A9E"/>
    <w:rsid w:val="009D3A85"/>
    <w:rsid w:val="009D40F3"/>
    <w:rsid w:val="009D4853"/>
    <w:rsid w:val="009D7715"/>
    <w:rsid w:val="009D789C"/>
    <w:rsid w:val="009E05DA"/>
    <w:rsid w:val="009E4545"/>
    <w:rsid w:val="009E5500"/>
    <w:rsid w:val="009E6AE2"/>
    <w:rsid w:val="009E7705"/>
    <w:rsid w:val="009E7724"/>
    <w:rsid w:val="009F09BE"/>
    <w:rsid w:val="009F25D8"/>
    <w:rsid w:val="009F4E9A"/>
    <w:rsid w:val="00A01F0F"/>
    <w:rsid w:val="00A0202A"/>
    <w:rsid w:val="00A03D17"/>
    <w:rsid w:val="00A03D3B"/>
    <w:rsid w:val="00A0430B"/>
    <w:rsid w:val="00A04E43"/>
    <w:rsid w:val="00A05A65"/>
    <w:rsid w:val="00A06F6A"/>
    <w:rsid w:val="00A07B42"/>
    <w:rsid w:val="00A07CC1"/>
    <w:rsid w:val="00A10EB0"/>
    <w:rsid w:val="00A119EC"/>
    <w:rsid w:val="00A11E0E"/>
    <w:rsid w:val="00A121D2"/>
    <w:rsid w:val="00A129B1"/>
    <w:rsid w:val="00A160A9"/>
    <w:rsid w:val="00A20A42"/>
    <w:rsid w:val="00A20FEE"/>
    <w:rsid w:val="00A21985"/>
    <w:rsid w:val="00A23871"/>
    <w:rsid w:val="00A23AED"/>
    <w:rsid w:val="00A246F7"/>
    <w:rsid w:val="00A3083A"/>
    <w:rsid w:val="00A3093A"/>
    <w:rsid w:val="00A30FB8"/>
    <w:rsid w:val="00A31860"/>
    <w:rsid w:val="00A32453"/>
    <w:rsid w:val="00A34035"/>
    <w:rsid w:val="00A34085"/>
    <w:rsid w:val="00A3678B"/>
    <w:rsid w:val="00A36949"/>
    <w:rsid w:val="00A36DA8"/>
    <w:rsid w:val="00A378B6"/>
    <w:rsid w:val="00A40492"/>
    <w:rsid w:val="00A40F41"/>
    <w:rsid w:val="00A413D4"/>
    <w:rsid w:val="00A4283B"/>
    <w:rsid w:val="00A46E5B"/>
    <w:rsid w:val="00A51C21"/>
    <w:rsid w:val="00A5257C"/>
    <w:rsid w:val="00A5519B"/>
    <w:rsid w:val="00A55A0F"/>
    <w:rsid w:val="00A56222"/>
    <w:rsid w:val="00A5759F"/>
    <w:rsid w:val="00A57D65"/>
    <w:rsid w:val="00A602AF"/>
    <w:rsid w:val="00A60607"/>
    <w:rsid w:val="00A610EE"/>
    <w:rsid w:val="00A6148A"/>
    <w:rsid w:val="00A619B2"/>
    <w:rsid w:val="00A62E08"/>
    <w:rsid w:val="00A63240"/>
    <w:rsid w:val="00A67284"/>
    <w:rsid w:val="00A71A8D"/>
    <w:rsid w:val="00A7501A"/>
    <w:rsid w:val="00A81276"/>
    <w:rsid w:val="00A82967"/>
    <w:rsid w:val="00A850D2"/>
    <w:rsid w:val="00A8571B"/>
    <w:rsid w:val="00A85D96"/>
    <w:rsid w:val="00A866AB"/>
    <w:rsid w:val="00A86BB6"/>
    <w:rsid w:val="00A87D95"/>
    <w:rsid w:val="00A87E0C"/>
    <w:rsid w:val="00A90DF7"/>
    <w:rsid w:val="00A924A3"/>
    <w:rsid w:val="00A97EDE"/>
    <w:rsid w:val="00AA004B"/>
    <w:rsid w:val="00AA2ACE"/>
    <w:rsid w:val="00AA30E3"/>
    <w:rsid w:val="00AA470B"/>
    <w:rsid w:val="00AB3633"/>
    <w:rsid w:val="00AB3B42"/>
    <w:rsid w:val="00AB646C"/>
    <w:rsid w:val="00AB69B9"/>
    <w:rsid w:val="00AB75C4"/>
    <w:rsid w:val="00AC176D"/>
    <w:rsid w:val="00AC38BB"/>
    <w:rsid w:val="00AC50D7"/>
    <w:rsid w:val="00AC53DA"/>
    <w:rsid w:val="00AC718C"/>
    <w:rsid w:val="00AC7D74"/>
    <w:rsid w:val="00AD04F3"/>
    <w:rsid w:val="00AD3DBA"/>
    <w:rsid w:val="00AD54B7"/>
    <w:rsid w:val="00AD5909"/>
    <w:rsid w:val="00AD7FA0"/>
    <w:rsid w:val="00AE350B"/>
    <w:rsid w:val="00AE4659"/>
    <w:rsid w:val="00AE473F"/>
    <w:rsid w:val="00AE5FCE"/>
    <w:rsid w:val="00AE6579"/>
    <w:rsid w:val="00AE6CFE"/>
    <w:rsid w:val="00AE6F85"/>
    <w:rsid w:val="00AE763E"/>
    <w:rsid w:val="00AF0125"/>
    <w:rsid w:val="00AF020E"/>
    <w:rsid w:val="00AF02F0"/>
    <w:rsid w:val="00AF2825"/>
    <w:rsid w:val="00AF4159"/>
    <w:rsid w:val="00AF473C"/>
    <w:rsid w:val="00AF48FC"/>
    <w:rsid w:val="00AF5D6B"/>
    <w:rsid w:val="00AF60AE"/>
    <w:rsid w:val="00AF7200"/>
    <w:rsid w:val="00B001AA"/>
    <w:rsid w:val="00B025E9"/>
    <w:rsid w:val="00B026D0"/>
    <w:rsid w:val="00B040A3"/>
    <w:rsid w:val="00B04B23"/>
    <w:rsid w:val="00B04C65"/>
    <w:rsid w:val="00B04DEA"/>
    <w:rsid w:val="00B108C6"/>
    <w:rsid w:val="00B11295"/>
    <w:rsid w:val="00B11A54"/>
    <w:rsid w:val="00B13F85"/>
    <w:rsid w:val="00B164A6"/>
    <w:rsid w:val="00B1719C"/>
    <w:rsid w:val="00B176C8"/>
    <w:rsid w:val="00B17719"/>
    <w:rsid w:val="00B2044B"/>
    <w:rsid w:val="00B2107F"/>
    <w:rsid w:val="00B21195"/>
    <w:rsid w:val="00B22B0C"/>
    <w:rsid w:val="00B256AF"/>
    <w:rsid w:val="00B25704"/>
    <w:rsid w:val="00B277AD"/>
    <w:rsid w:val="00B27F95"/>
    <w:rsid w:val="00B30F97"/>
    <w:rsid w:val="00B310C9"/>
    <w:rsid w:val="00B32AF4"/>
    <w:rsid w:val="00B32F00"/>
    <w:rsid w:val="00B33145"/>
    <w:rsid w:val="00B378BC"/>
    <w:rsid w:val="00B410EB"/>
    <w:rsid w:val="00B42E9D"/>
    <w:rsid w:val="00B46008"/>
    <w:rsid w:val="00B46247"/>
    <w:rsid w:val="00B46951"/>
    <w:rsid w:val="00B5374F"/>
    <w:rsid w:val="00B54C0C"/>
    <w:rsid w:val="00B54ED1"/>
    <w:rsid w:val="00B574DE"/>
    <w:rsid w:val="00B604B9"/>
    <w:rsid w:val="00B622D7"/>
    <w:rsid w:val="00B62C26"/>
    <w:rsid w:val="00B643D1"/>
    <w:rsid w:val="00B64B2D"/>
    <w:rsid w:val="00B723E8"/>
    <w:rsid w:val="00B734FA"/>
    <w:rsid w:val="00B74D86"/>
    <w:rsid w:val="00B7719D"/>
    <w:rsid w:val="00B801D0"/>
    <w:rsid w:val="00B80ED6"/>
    <w:rsid w:val="00B81384"/>
    <w:rsid w:val="00B81458"/>
    <w:rsid w:val="00B81C19"/>
    <w:rsid w:val="00B81DCD"/>
    <w:rsid w:val="00B81EF0"/>
    <w:rsid w:val="00B82882"/>
    <w:rsid w:val="00B831B5"/>
    <w:rsid w:val="00B86A0B"/>
    <w:rsid w:val="00B870D7"/>
    <w:rsid w:val="00B9131A"/>
    <w:rsid w:val="00B914C0"/>
    <w:rsid w:val="00B95603"/>
    <w:rsid w:val="00B97AF6"/>
    <w:rsid w:val="00BA2BE9"/>
    <w:rsid w:val="00BA66EA"/>
    <w:rsid w:val="00BB026E"/>
    <w:rsid w:val="00BB03E1"/>
    <w:rsid w:val="00BB2BED"/>
    <w:rsid w:val="00BB45EE"/>
    <w:rsid w:val="00BB5C60"/>
    <w:rsid w:val="00BB68CD"/>
    <w:rsid w:val="00BB7385"/>
    <w:rsid w:val="00BB79CF"/>
    <w:rsid w:val="00BB7EB7"/>
    <w:rsid w:val="00BC217D"/>
    <w:rsid w:val="00BC3898"/>
    <w:rsid w:val="00BC4779"/>
    <w:rsid w:val="00BC4A90"/>
    <w:rsid w:val="00BC7F29"/>
    <w:rsid w:val="00BD14C6"/>
    <w:rsid w:val="00BD2049"/>
    <w:rsid w:val="00BD2341"/>
    <w:rsid w:val="00BD2A6E"/>
    <w:rsid w:val="00BD2D3B"/>
    <w:rsid w:val="00BD49D6"/>
    <w:rsid w:val="00BD5332"/>
    <w:rsid w:val="00BD56CC"/>
    <w:rsid w:val="00BD63FD"/>
    <w:rsid w:val="00BD6F7F"/>
    <w:rsid w:val="00BD7357"/>
    <w:rsid w:val="00BD766C"/>
    <w:rsid w:val="00BE093C"/>
    <w:rsid w:val="00BE50B3"/>
    <w:rsid w:val="00BE64C1"/>
    <w:rsid w:val="00BF296B"/>
    <w:rsid w:val="00BF2EC8"/>
    <w:rsid w:val="00BF5CA1"/>
    <w:rsid w:val="00BF6121"/>
    <w:rsid w:val="00BF673A"/>
    <w:rsid w:val="00C000B9"/>
    <w:rsid w:val="00C00DEE"/>
    <w:rsid w:val="00C010B5"/>
    <w:rsid w:val="00C03166"/>
    <w:rsid w:val="00C05A62"/>
    <w:rsid w:val="00C067F6"/>
    <w:rsid w:val="00C06C15"/>
    <w:rsid w:val="00C12C74"/>
    <w:rsid w:val="00C12D4B"/>
    <w:rsid w:val="00C21D1B"/>
    <w:rsid w:val="00C23AE9"/>
    <w:rsid w:val="00C24309"/>
    <w:rsid w:val="00C246EA"/>
    <w:rsid w:val="00C25BB7"/>
    <w:rsid w:val="00C306C9"/>
    <w:rsid w:val="00C3167F"/>
    <w:rsid w:val="00C339EC"/>
    <w:rsid w:val="00C344F0"/>
    <w:rsid w:val="00C3457C"/>
    <w:rsid w:val="00C349E8"/>
    <w:rsid w:val="00C37BAF"/>
    <w:rsid w:val="00C40E7F"/>
    <w:rsid w:val="00C414F9"/>
    <w:rsid w:val="00C415B0"/>
    <w:rsid w:val="00C41F97"/>
    <w:rsid w:val="00C421CF"/>
    <w:rsid w:val="00C4330C"/>
    <w:rsid w:val="00C46265"/>
    <w:rsid w:val="00C47F22"/>
    <w:rsid w:val="00C5131E"/>
    <w:rsid w:val="00C53D4D"/>
    <w:rsid w:val="00C55F73"/>
    <w:rsid w:val="00C607C8"/>
    <w:rsid w:val="00C6156D"/>
    <w:rsid w:val="00C63AA8"/>
    <w:rsid w:val="00C63D69"/>
    <w:rsid w:val="00C654B2"/>
    <w:rsid w:val="00C67B89"/>
    <w:rsid w:val="00C70750"/>
    <w:rsid w:val="00C70B61"/>
    <w:rsid w:val="00C70B74"/>
    <w:rsid w:val="00C7222C"/>
    <w:rsid w:val="00C7346F"/>
    <w:rsid w:val="00C7532D"/>
    <w:rsid w:val="00C756EB"/>
    <w:rsid w:val="00C7575E"/>
    <w:rsid w:val="00C75E36"/>
    <w:rsid w:val="00C765B1"/>
    <w:rsid w:val="00C766B7"/>
    <w:rsid w:val="00C76773"/>
    <w:rsid w:val="00C77227"/>
    <w:rsid w:val="00C85B1E"/>
    <w:rsid w:val="00C86E8E"/>
    <w:rsid w:val="00CA1F0B"/>
    <w:rsid w:val="00CA29F3"/>
    <w:rsid w:val="00CA4006"/>
    <w:rsid w:val="00CA4BFB"/>
    <w:rsid w:val="00CA614C"/>
    <w:rsid w:val="00CB2B6C"/>
    <w:rsid w:val="00CB2CAE"/>
    <w:rsid w:val="00CB32AB"/>
    <w:rsid w:val="00CB5192"/>
    <w:rsid w:val="00CC0D08"/>
    <w:rsid w:val="00CC4473"/>
    <w:rsid w:val="00CC57C1"/>
    <w:rsid w:val="00CC5C10"/>
    <w:rsid w:val="00CC5DE4"/>
    <w:rsid w:val="00CC73AC"/>
    <w:rsid w:val="00CD0FBA"/>
    <w:rsid w:val="00CD1BDE"/>
    <w:rsid w:val="00CD2DB4"/>
    <w:rsid w:val="00CD37BA"/>
    <w:rsid w:val="00CD3B30"/>
    <w:rsid w:val="00CD3C3E"/>
    <w:rsid w:val="00CD482D"/>
    <w:rsid w:val="00CD57D9"/>
    <w:rsid w:val="00CE0AA3"/>
    <w:rsid w:val="00CE0EF7"/>
    <w:rsid w:val="00CE1B12"/>
    <w:rsid w:val="00CE30D4"/>
    <w:rsid w:val="00CE347E"/>
    <w:rsid w:val="00CE51D1"/>
    <w:rsid w:val="00CE6B5D"/>
    <w:rsid w:val="00CE7195"/>
    <w:rsid w:val="00CE7BA2"/>
    <w:rsid w:val="00CF1C50"/>
    <w:rsid w:val="00CF372E"/>
    <w:rsid w:val="00CF72EC"/>
    <w:rsid w:val="00D00434"/>
    <w:rsid w:val="00D00B16"/>
    <w:rsid w:val="00D0378A"/>
    <w:rsid w:val="00D048CF"/>
    <w:rsid w:val="00D0510D"/>
    <w:rsid w:val="00D06AEE"/>
    <w:rsid w:val="00D06BB6"/>
    <w:rsid w:val="00D10638"/>
    <w:rsid w:val="00D11036"/>
    <w:rsid w:val="00D110DF"/>
    <w:rsid w:val="00D12759"/>
    <w:rsid w:val="00D13703"/>
    <w:rsid w:val="00D13EB8"/>
    <w:rsid w:val="00D1438B"/>
    <w:rsid w:val="00D1479F"/>
    <w:rsid w:val="00D14ABD"/>
    <w:rsid w:val="00D15169"/>
    <w:rsid w:val="00D16B89"/>
    <w:rsid w:val="00D17B60"/>
    <w:rsid w:val="00D21BC5"/>
    <w:rsid w:val="00D21D3F"/>
    <w:rsid w:val="00D21F01"/>
    <w:rsid w:val="00D22244"/>
    <w:rsid w:val="00D22C7B"/>
    <w:rsid w:val="00D257EF"/>
    <w:rsid w:val="00D2795D"/>
    <w:rsid w:val="00D302CF"/>
    <w:rsid w:val="00D31F72"/>
    <w:rsid w:val="00D351B7"/>
    <w:rsid w:val="00D353E9"/>
    <w:rsid w:val="00D414BB"/>
    <w:rsid w:val="00D42E0D"/>
    <w:rsid w:val="00D43208"/>
    <w:rsid w:val="00D453DF"/>
    <w:rsid w:val="00D4686A"/>
    <w:rsid w:val="00D47AF7"/>
    <w:rsid w:val="00D50E8F"/>
    <w:rsid w:val="00D52BDB"/>
    <w:rsid w:val="00D52CD8"/>
    <w:rsid w:val="00D53B89"/>
    <w:rsid w:val="00D5523D"/>
    <w:rsid w:val="00D566F7"/>
    <w:rsid w:val="00D5735C"/>
    <w:rsid w:val="00D60BE9"/>
    <w:rsid w:val="00D63726"/>
    <w:rsid w:val="00D659EF"/>
    <w:rsid w:val="00D6687A"/>
    <w:rsid w:val="00D711B1"/>
    <w:rsid w:val="00D71D39"/>
    <w:rsid w:val="00D738B8"/>
    <w:rsid w:val="00D743FC"/>
    <w:rsid w:val="00D75D86"/>
    <w:rsid w:val="00D75F57"/>
    <w:rsid w:val="00D80A94"/>
    <w:rsid w:val="00D81424"/>
    <w:rsid w:val="00D814F6"/>
    <w:rsid w:val="00D83AD0"/>
    <w:rsid w:val="00D84FA4"/>
    <w:rsid w:val="00D85072"/>
    <w:rsid w:val="00D85F21"/>
    <w:rsid w:val="00D87EED"/>
    <w:rsid w:val="00D90C5B"/>
    <w:rsid w:val="00D92EAD"/>
    <w:rsid w:val="00D93B40"/>
    <w:rsid w:val="00D953FA"/>
    <w:rsid w:val="00D957DC"/>
    <w:rsid w:val="00DA2292"/>
    <w:rsid w:val="00DA4791"/>
    <w:rsid w:val="00DA51B2"/>
    <w:rsid w:val="00DA5D8C"/>
    <w:rsid w:val="00DA6E6C"/>
    <w:rsid w:val="00DB0C7E"/>
    <w:rsid w:val="00DB14B1"/>
    <w:rsid w:val="00DB15CB"/>
    <w:rsid w:val="00DB20BC"/>
    <w:rsid w:val="00DB3D11"/>
    <w:rsid w:val="00DB439F"/>
    <w:rsid w:val="00DB5410"/>
    <w:rsid w:val="00DB5F88"/>
    <w:rsid w:val="00DB6CFC"/>
    <w:rsid w:val="00DB6F19"/>
    <w:rsid w:val="00DB73DD"/>
    <w:rsid w:val="00DB7CAD"/>
    <w:rsid w:val="00DC01C2"/>
    <w:rsid w:val="00DC0C2D"/>
    <w:rsid w:val="00DC5156"/>
    <w:rsid w:val="00DD01AC"/>
    <w:rsid w:val="00DD15C3"/>
    <w:rsid w:val="00DD1852"/>
    <w:rsid w:val="00DD2B7B"/>
    <w:rsid w:val="00DD4DAE"/>
    <w:rsid w:val="00DD580A"/>
    <w:rsid w:val="00DD58C1"/>
    <w:rsid w:val="00DD5B0B"/>
    <w:rsid w:val="00DD6136"/>
    <w:rsid w:val="00DD6401"/>
    <w:rsid w:val="00DD7226"/>
    <w:rsid w:val="00DE09E0"/>
    <w:rsid w:val="00DE24E3"/>
    <w:rsid w:val="00DE254E"/>
    <w:rsid w:val="00DE29C7"/>
    <w:rsid w:val="00DE4A64"/>
    <w:rsid w:val="00DE5C86"/>
    <w:rsid w:val="00DE6B65"/>
    <w:rsid w:val="00DF188D"/>
    <w:rsid w:val="00DF2CFF"/>
    <w:rsid w:val="00DF407F"/>
    <w:rsid w:val="00DF4451"/>
    <w:rsid w:val="00DF6A82"/>
    <w:rsid w:val="00DF7BE9"/>
    <w:rsid w:val="00E00A79"/>
    <w:rsid w:val="00E00D8F"/>
    <w:rsid w:val="00E014B9"/>
    <w:rsid w:val="00E026DC"/>
    <w:rsid w:val="00E04299"/>
    <w:rsid w:val="00E05148"/>
    <w:rsid w:val="00E06390"/>
    <w:rsid w:val="00E0744D"/>
    <w:rsid w:val="00E111B2"/>
    <w:rsid w:val="00E11D5F"/>
    <w:rsid w:val="00E11DD2"/>
    <w:rsid w:val="00E12E4F"/>
    <w:rsid w:val="00E12F56"/>
    <w:rsid w:val="00E13108"/>
    <w:rsid w:val="00E142A0"/>
    <w:rsid w:val="00E1500F"/>
    <w:rsid w:val="00E15DA8"/>
    <w:rsid w:val="00E204B0"/>
    <w:rsid w:val="00E20C61"/>
    <w:rsid w:val="00E20D16"/>
    <w:rsid w:val="00E22AE0"/>
    <w:rsid w:val="00E24F0B"/>
    <w:rsid w:val="00E303B3"/>
    <w:rsid w:val="00E30C23"/>
    <w:rsid w:val="00E32106"/>
    <w:rsid w:val="00E3229E"/>
    <w:rsid w:val="00E33027"/>
    <w:rsid w:val="00E337A8"/>
    <w:rsid w:val="00E357B1"/>
    <w:rsid w:val="00E36EB7"/>
    <w:rsid w:val="00E41791"/>
    <w:rsid w:val="00E41BAC"/>
    <w:rsid w:val="00E4219A"/>
    <w:rsid w:val="00E42E5F"/>
    <w:rsid w:val="00E46B64"/>
    <w:rsid w:val="00E476B0"/>
    <w:rsid w:val="00E50EDE"/>
    <w:rsid w:val="00E53293"/>
    <w:rsid w:val="00E57D29"/>
    <w:rsid w:val="00E61C3D"/>
    <w:rsid w:val="00E62E3A"/>
    <w:rsid w:val="00E63CAD"/>
    <w:rsid w:val="00E64079"/>
    <w:rsid w:val="00E64709"/>
    <w:rsid w:val="00E64863"/>
    <w:rsid w:val="00E65DA8"/>
    <w:rsid w:val="00E677DA"/>
    <w:rsid w:val="00E70936"/>
    <w:rsid w:val="00E70C37"/>
    <w:rsid w:val="00E71725"/>
    <w:rsid w:val="00E71DF0"/>
    <w:rsid w:val="00E754EE"/>
    <w:rsid w:val="00E75565"/>
    <w:rsid w:val="00E755C0"/>
    <w:rsid w:val="00E75601"/>
    <w:rsid w:val="00E76560"/>
    <w:rsid w:val="00E8120C"/>
    <w:rsid w:val="00E81A1B"/>
    <w:rsid w:val="00E82AFA"/>
    <w:rsid w:val="00E83ECF"/>
    <w:rsid w:val="00E8427C"/>
    <w:rsid w:val="00E85AB6"/>
    <w:rsid w:val="00E85B68"/>
    <w:rsid w:val="00E85F22"/>
    <w:rsid w:val="00E8750E"/>
    <w:rsid w:val="00E92D66"/>
    <w:rsid w:val="00E93358"/>
    <w:rsid w:val="00E96196"/>
    <w:rsid w:val="00E965F4"/>
    <w:rsid w:val="00E97C69"/>
    <w:rsid w:val="00EA2EB7"/>
    <w:rsid w:val="00EA5ACD"/>
    <w:rsid w:val="00EA6950"/>
    <w:rsid w:val="00EA6BA1"/>
    <w:rsid w:val="00EA6F6E"/>
    <w:rsid w:val="00EA7A14"/>
    <w:rsid w:val="00EB18B2"/>
    <w:rsid w:val="00EB1CE4"/>
    <w:rsid w:val="00EB3221"/>
    <w:rsid w:val="00EB5685"/>
    <w:rsid w:val="00EB5FCF"/>
    <w:rsid w:val="00EB6ECB"/>
    <w:rsid w:val="00EC03CE"/>
    <w:rsid w:val="00EC108E"/>
    <w:rsid w:val="00EC28DA"/>
    <w:rsid w:val="00EC2B65"/>
    <w:rsid w:val="00EC3087"/>
    <w:rsid w:val="00EC39CD"/>
    <w:rsid w:val="00EC3D39"/>
    <w:rsid w:val="00EC63CD"/>
    <w:rsid w:val="00EC7240"/>
    <w:rsid w:val="00EC7589"/>
    <w:rsid w:val="00ED05CB"/>
    <w:rsid w:val="00ED2EED"/>
    <w:rsid w:val="00ED31AF"/>
    <w:rsid w:val="00ED391D"/>
    <w:rsid w:val="00ED6BE0"/>
    <w:rsid w:val="00EE495B"/>
    <w:rsid w:val="00EE6B82"/>
    <w:rsid w:val="00EF2EC2"/>
    <w:rsid w:val="00EF3792"/>
    <w:rsid w:val="00EF41A9"/>
    <w:rsid w:val="00EF4233"/>
    <w:rsid w:val="00EF4B32"/>
    <w:rsid w:val="00EF5670"/>
    <w:rsid w:val="00EF5F99"/>
    <w:rsid w:val="00EF64D6"/>
    <w:rsid w:val="00F00066"/>
    <w:rsid w:val="00F004E5"/>
    <w:rsid w:val="00F02001"/>
    <w:rsid w:val="00F048C4"/>
    <w:rsid w:val="00F06ECE"/>
    <w:rsid w:val="00F073E9"/>
    <w:rsid w:val="00F0745C"/>
    <w:rsid w:val="00F07E51"/>
    <w:rsid w:val="00F1068B"/>
    <w:rsid w:val="00F10F35"/>
    <w:rsid w:val="00F1267A"/>
    <w:rsid w:val="00F14019"/>
    <w:rsid w:val="00F15F79"/>
    <w:rsid w:val="00F17462"/>
    <w:rsid w:val="00F25074"/>
    <w:rsid w:val="00F2619E"/>
    <w:rsid w:val="00F2692B"/>
    <w:rsid w:val="00F27273"/>
    <w:rsid w:val="00F2767A"/>
    <w:rsid w:val="00F311D9"/>
    <w:rsid w:val="00F31ADE"/>
    <w:rsid w:val="00F31B65"/>
    <w:rsid w:val="00F32ABC"/>
    <w:rsid w:val="00F3345C"/>
    <w:rsid w:val="00F33FE4"/>
    <w:rsid w:val="00F3478F"/>
    <w:rsid w:val="00F34EC1"/>
    <w:rsid w:val="00F35C81"/>
    <w:rsid w:val="00F3753D"/>
    <w:rsid w:val="00F37C1C"/>
    <w:rsid w:val="00F40AB1"/>
    <w:rsid w:val="00F40FBE"/>
    <w:rsid w:val="00F4154C"/>
    <w:rsid w:val="00F46745"/>
    <w:rsid w:val="00F52285"/>
    <w:rsid w:val="00F57670"/>
    <w:rsid w:val="00F6067E"/>
    <w:rsid w:val="00F634CB"/>
    <w:rsid w:val="00F6457F"/>
    <w:rsid w:val="00F64A05"/>
    <w:rsid w:val="00F66344"/>
    <w:rsid w:val="00F701C2"/>
    <w:rsid w:val="00F719F7"/>
    <w:rsid w:val="00F740F3"/>
    <w:rsid w:val="00F7530F"/>
    <w:rsid w:val="00F7538A"/>
    <w:rsid w:val="00F778DC"/>
    <w:rsid w:val="00F81E3B"/>
    <w:rsid w:val="00F81E44"/>
    <w:rsid w:val="00F839F8"/>
    <w:rsid w:val="00F85CA7"/>
    <w:rsid w:val="00F8782D"/>
    <w:rsid w:val="00F94C4D"/>
    <w:rsid w:val="00F95850"/>
    <w:rsid w:val="00F96669"/>
    <w:rsid w:val="00F96DB6"/>
    <w:rsid w:val="00F97006"/>
    <w:rsid w:val="00FA10C6"/>
    <w:rsid w:val="00FA1BB6"/>
    <w:rsid w:val="00FA282A"/>
    <w:rsid w:val="00FA4FA2"/>
    <w:rsid w:val="00FA67AC"/>
    <w:rsid w:val="00FA6BE2"/>
    <w:rsid w:val="00FB139C"/>
    <w:rsid w:val="00FB1CBB"/>
    <w:rsid w:val="00FB31BC"/>
    <w:rsid w:val="00FB6B3E"/>
    <w:rsid w:val="00FB7037"/>
    <w:rsid w:val="00FB7A1F"/>
    <w:rsid w:val="00FC1C15"/>
    <w:rsid w:val="00FC4EB2"/>
    <w:rsid w:val="00FD01D6"/>
    <w:rsid w:val="00FD043D"/>
    <w:rsid w:val="00FD123F"/>
    <w:rsid w:val="00FD1A6E"/>
    <w:rsid w:val="00FD1BD5"/>
    <w:rsid w:val="00FD4028"/>
    <w:rsid w:val="00FD4268"/>
    <w:rsid w:val="00FD51A4"/>
    <w:rsid w:val="00FD51FE"/>
    <w:rsid w:val="00FD5CA2"/>
    <w:rsid w:val="00FE23BC"/>
    <w:rsid w:val="00FF0703"/>
    <w:rsid w:val="00FF13DF"/>
    <w:rsid w:val="00FF20C1"/>
    <w:rsid w:val="00FF2D84"/>
    <w:rsid w:val="00FF368A"/>
    <w:rsid w:val="00FF47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293"/>
    <w:pPr>
      <w:widowControl w:val="0"/>
      <w:jc w:val="both"/>
    </w:pPr>
    <w:rPr>
      <w:kern w:val="2"/>
      <w:sz w:val="21"/>
      <w:szCs w:val="24"/>
    </w:rPr>
  </w:style>
  <w:style w:type="paragraph" w:styleId="1">
    <w:name w:val="heading 1"/>
    <w:basedOn w:val="a"/>
    <w:next w:val="a"/>
    <w:link w:val="10"/>
    <w:uiPriority w:val="99"/>
    <w:qFormat/>
    <w:rsid w:val="002A5EDB"/>
    <w:pPr>
      <w:keepNext/>
      <w:outlineLvl w:val="0"/>
    </w:pPr>
    <w:rPr>
      <w:rFonts w:ascii="Arial" w:eastAsia="ＭＳ ゴシック" w:hAnsi="Arial"/>
      <w:sz w:val="24"/>
      <w:szCs w:val="20"/>
    </w:rPr>
  </w:style>
  <w:style w:type="paragraph" w:styleId="2">
    <w:name w:val="heading 2"/>
    <w:basedOn w:val="a"/>
    <w:next w:val="a"/>
    <w:link w:val="20"/>
    <w:uiPriority w:val="99"/>
    <w:qFormat/>
    <w:rsid w:val="00E64079"/>
    <w:pPr>
      <w:keepNext/>
      <w:outlineLvl w:val="1"/>
    </w:pPr>
    <w:rPr>
      <w:rFonts w:ascii="Arial" w:eastAsia="ＭＳ ゴシック"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locked/>
    <w:rsid w:val="002A5EDB"/>
    <w:rPr>
      <w:rFonts w:ascii="Arial" w:eastAsia="ＭＳ ゴシック" w:hAnsi="Arial" w:cs="Times New Roman"/>
      <w:kern w:val="2"/>
      <w:sz w:val="24"/>
    </w:rPr>
  </w:style>
  <w:style w:type="character" w:customStyle="1" w:styleId="20">
    <w:name w:val="見出し 2 (文字)"/>
    <w:basedOn w:val="a0"/>
    <w:link w:val="2"/>
    <w:uiPriority w:val="99"/>
    <w:semiHidden/>
    <w:locked/>
    <w:rsid w:val="00E64079"/>
    <w:rPr>
      <w:rFonts w:ascii="Arial" w:eastAsia="ＭＳ ゴシック" w:hAnsi="Arial" w:cs="Times New Roman"/>
      <w:kern w:val="2"/>
      <w:sz w:val="24"/>
    </w:rPr>
  </w:style>
  <w:style w:type="paragraph" w:customStyle="1" w:styleId="a3">
    <w:name w:val="一太郎"/>
    <w:uiPriority w:val="99"/>
    <w:rsid w:val="0085223B"/>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uiPriority w:val="99"/>
    <w:semiHidden/>
    <w:rsid w:val="006D1575"/>
    <w:rPr>
      <w:rFonts w:ascii="Arial" w:eastAsia="ＭＳ ゴシック" w:hAnsi="Arial"/>
      <w:sz w:val="18"/>
      <w:szCs w:val="20"/>
    </w:rPr>
  </w:style>
  <w:style w:type="character" w:customStyle="1" w:styleId="a5">
    <w:name w:val="吹き出し (文字)"/>
    <w:basedOn w:val="a0"/>
    <w:link w:val="a4"/>
    <w:uiPriority w:val="99"/>
    <w:semiHidden/>
    <w:locked/>
    <w:rsid w:val="00E64079"/>
    <w:rPr>
      <w:rFonts w:ascii="Arial" w:eastAsia="ＭＳ ゴシック" w:hAnsi="Arial" w:cs="Times New Roman"/>
      <w:kern w:val="2"/>
      <w:sz w:val="18"/>
    </w:rPr>
  </w:style>
  <w:style w:type="paragraph" w:styleId="a6">
    <w:name w:val="Date"/>
    <w:basedOn w:val="a"/>
    <w:next w:val="a"/>
    <w:link w:val="a7"/>
    <w:uiPriority w:val="99"/>
    <w:rsid w:val="00EA6F6E"/>
  </w:style>
  <w:style w:type="character" w:customStyle="1" w:styleId="a7">
    <w:name w:val="日付 (文字)"/>
    <w:basedOn w:val="a0"/>
    <w:link w:val="a6"/>
    <w:uiPriority w:val="99"/>
    <w:semiHidden/>
    <w:locked/>
    <w:rsid w:val="00A5257C"/>
    <w:rPr>
      <w:rFonts w:cs="Times New Roman"/>
      <w:sz w:val="24"/>
      <w:szCs w:val="24"/>
    </w:rPr>
  </w:style>
  <w:style w:type="table" w:styleId="a8">
    <w:name w:val="Table Grid"/>
    <w:basedOn w:val="a1"/>
    <w:uiPriority w:val="99"/>
    <w:rsid w:val="0008373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2E478A"/>
    <w:rPr>
      <w:rFonts w:cs="Times New Roman"/>
      <w:color w:val="0000FF"/>
      <w:u w:val="single"/>
    </w:rPr>
  </w:style>
  <w:style w:type="paragraph" w:styleId="aa">
    <w:name w:val="header"/>
    <w:basedOn w:val="a"/>
    <w:link w:val="ab"/>
    <w:uiPriority w:val="99"/>
    <w:rsid w:val="00C77227"/>
    <w:pPr>
      <w:tabs>
        <w:tab w:val="center" w:pos="4252"/>
        <w:tab w:val="right" w:pos="8504"/>
      </w:tabs>
      <w:snapToGrid w:val="0"/>
    </w:pPr>
    <w:rPr>
      <w:sz w:val="24"/>
      <w:szCs w:val="20"/>
    </w:rPr>
  </w:style>
  <w:style w:type="character" w:customStyle="1" w:styleId="ab">
    <w:name w:val="ヘッダー (文字)"/>
    <w:basedOn w:val="a0"/>
    <w:link w:val="aa"/>
    <w:uiPriority w:val="99"/>
    <w:locked/>
    <w:rsid w:val="00C77227"/>
    <w:rPr>
      <w:rFonts w:cs="Times New Roman"/>
      <w:kern w:val="2"/>
      <w:sz w:val="24"/>
    </w:rPr>
  </w:style>
  <w:style w:type="paragraph" w:styleId="ac">
    <w:name w:val="footer"/>
    <w:basedOn w:val="a"/>
    <w:link w:val="ad"/>
    <w:uiPriority w:val="99"/>
    <w:rsid w:val="00C77227"/>
    <w:pPr>
      <w:tabs>
        <w:tab w:val="center" w:pos="4252"/>
        <w:tab w:val="right" w:pos="8504"/>
      </w:tabs>
      <w:snapToGrid w:val="0"/>
    </w:pPr>
    <w:rPr>
      <w:sz w:val="24"/>
      <w:szCs w:val="20"/>
    </w:rPr>
  </w:style>
  <w:style w:type="character" w:customStyle="1" w:styleId="ad">
    <w:name w:val="フッター (文字)"/>
    <w:basedOn w:val="a0"/>
    <w:link w:val="ac"/>
    <w:uiPriority w:val="99"/>
    <w:locked/>
    <w:rsid w:val="00C77227"/>
    <w:rPr>
      <w:rFonts w:cs="Times New Roman"/>
      <w:kern w:val="2"/>
      <w:sz w:val="24"/>
    </w:rPr>
  </w:style>
  <w:style w:type="character" w:styleId="ae">
    <w:name w:val="annotation reference"/>
    <w:basedOn w:val="a0"/>
    <w:uiPriority w:val="99"/>
    <w:semiHidden/>
    <w:rsid w:val="00F27273"/>
    <w:rPr>
      <w:rFonts w:cs="Times New Roman"/>
      <w:sz w:val="18"/>
    </w:rPr>
  </w:style>
  <w:style w:type="paragraph" w:styleId="af">
    <w:name w:val="annotation text"/>
    <w:basedOn w:val="a"/>
    <w:link w:val="af0"/>
    <w:uiPriority w:val="99"/>
    <w:rsid w:val="00F27273"/>
    <w:pPr>
      <w:jc w:val="left"/>
    </w:pPr>
    <w:rPr>
      <w:sz w:val="24"/>
      <w:szCs w:val="20"/>
      <w:lang/>
    </w:rPr>
  </w:style>
  <w:style w:type="character" w:customStyle="1" w:styleId="CommentTextChar">
    <w:name w:val="Comment Text Char"/>
    <w:basedOn w:val="a0"/>
    <w:link w:val="af"/>
    <w:uiPriority w:val="99"/>
    <w:semiHidden/>
    <w:locked/>
    <w:rsid w:val="0080316A"/>
    <w:rPr>
      <w:rFonts w:cs="Times New Roman"/>
      <w:kern w:val="2"/>
      <w:sz w:val="22"/>
    </w:rPr>
  </w:style>
  <w:style w:type="character" w:customStyle="1" w:styleId="af0">
    <w:name w:val="コメント文字列 (文字)"/>
    <w:link w:val="af"/>
    <w:uiPriority w:val="99"/>
    <w:locked/>
    <w:rsid w:val="00F27273"/>
    <w:rPr>
      <w:kern w:val="2"/>
      <w:sz w:val="24"/>
    </w:rPr>
  </w:style>
  <w:style w:type="paragraph" w:styleId="af1">
    <w:name w:val="annotation subject"/>
    <w:basedOn w:val="af"/>
    <w:next w:val="af"/>
    <w:link w:val="af2"/>
    <w:uiPriority w:val="99"/>
    <w:semiHidden/>
    <w:rsid w:val="00F27273"/>
    <w:rPr>
      <w:b/>
    </w:rPr>
  </w:style>
  <w:style w:type="character" w:customStyle="1" w:styleId="af2">
    <w:name w:val="コメント内容 (文字)"/>
    <w:basedOn w:val="af0"/>
    <w:link w:val="af1"/>
    <w:uiPriority w:val="99"/>
    <w:semiHidden/>
    <w:locked/>
    <w:rsid w:val="00F27273"/>
    <w:rPr>
      <w:rFonts w:cs="Times New Roman"/>
      <w:b/>
    </w:rPr>
  </w:style>
  <w:style w:type="paragraph" w:styleId="af3">
    <w:name w:val="Note Heading"/>
    <w:basedOn w:val="a"/>
    <w:next w:val="a"/>
    <w:link w:val="af4"/>
    <w:uiPriority w:val="99"/>
    <w:rsid w:val="00386F77"/>
    <w:pPr>
      <w:jc w:val="center"/>
    </w:pPr>
    <w:rPr>
      <w:sz w:val="24"/>
      <w:szCs w:val="20"/>
    </w:rPr>
  </w:style>
  <w:style w:type="character" w:customStyle="1" w:styleId="af4">
    <w:name w:val="記 (文字)"/>
    <w:basedOn w:val="a0"/>
    <w:link w:val="af3"/>
    <w:uiPriority w:val="99"/>
    <w:locked/>
    <w:rsid w:val="00386F77"/>
    <w:rPr>
      <w:rFonts w:cs="Times New Roman"/>
      <w:snapToGrid w:val="0"/>
      <w:kern w:val="2"/>
      <w:sz w:val="24"/>
    </w:rPr>
  </w:style>
  <w:style w:type="paragraph" w:styleId="af5">
    <w:name w:val="Closing"/>
    <w:basedOn w:val="a"/>
    <w:link w:val="af6"/>
    <w:uiPriority w:val="99"/>
    <w:rsid w:val="00386F77"/>
    <w:pPr>
      <w:jc w:val="right"/>
    </w:pPr>
    <w:rPr>
      <w:sz w:val="24"/>
      <w:szCs w:val="20"/>
    </w:rPr>
  </w:style>
  <w:style w:type="character" w:customStyle="1" w:styleId="af6">
    <w:name w:val="結語 (文字)"/>
    <w:basedOn w:val="a0"/>
    <w:link w:val="af5"/>
    <w:uiPriority w:val="99"/>
    <w:locked/>
    <w:rsid w:val="00386F77"/>
    <w:rPr>
      <w:rFonts w:cs="Times New Roman"/>
      <w:snapToGrid w:val="0"/>
      <w:kern w:val="2"/>
      <w:sz w:val="24"/>
    </w:rPr>
  </w:style>
  <w:style w:type="paragraph" w:customStyle="1" w:styleId="CharCarCarChar">
    <w:name w:val="Char Car Car Char"/>
    <w:basedOn w:val="a"/>
    <w:uiPriority w:val="99"/>
    <w:rsid w:val="00D21BC5"/>
    <w:pPr>
      <w:widowControl/>
      <w:spacing w:after="160" w:line="240" w:lineRule="exact"/>
      <w:jc w:val="left"/>
    </w:pPr>
    <w:rPr>
      <w:rFonts w:ascii="Arial" w:hAnsi="Arial"/>
      <w:kern w:val="0"/>
      <w:sz w:val="20"/>
      <w:szCs w:val="20"/>
      <w:lang w:eastAsia="en-US"/>
    </w:rPr>
  </w:style>
  <w:style w:type="paragraph" w:customStyle="1" w:styleId="11">
    <w:name w:val="行間詰め1"/>
    <w:uiPriority w:val="99"/>
    <w:rsid w:val="00140A4D"/>
    <w:pPr>
      <w:widowControl w:val="0"/>
      <w:jc w:val="both"/>
    </w:pPr>
    <w:rPr>
      <w:kern w:val="2"/>
      <w:sz w:val="21"/>
      <w:szCs w:val="24"/>
    </w:rPr>
  </w:style>
  <w:style w:type="character" w:styleId="af7">
    <w:name w:val="page number"/>
    <w:basedOn w:val="a0"/>
    <w:uiPriority w:val="99"/>
    <w:rsid w:val="00E64079"/>
    <w:rPr>
      <w:rFonts w:cs="Times New Roman"/>
    </w:rPr>
  </w:style>
  <w:style w:type="paragraph" w:customStyle="1" w:styleId="12">
    <w:name w:val="リスト段落1"/>
    <w:basedOn w:val="a"/>
    <w:uiPriority w:val="99"/>
    <w:rsid w:val="00E64079"/>
    <w:pPr>
      <w:ind w:leftChars="400" w:left="840"/>
    </w:pPr>
  </w:style>
  <w:style w:type="paragraph" w:customStyle="1" w:styleId="13">
    <w:name w:val="変更箇所1"/>
    <w:hidden/>
    <w:uiPriority w:val="99"/>
    <w:semiHidden/>
    <w:rsid w:val="009D7715"/>
    <w:rPr>
      <w:kern w:val="2"/>
      <w:sz w:val="21"/>
      <w:szCs w:val="24"/>
    </w:rPr>
  </w:style>
</w:styles>
</file>

<file path=word/webSettings.xml><?xml version="1.0" encoding="utf-8"?>
<w:webSettings xmlns:r="http://schemas.openxmlformats.org/officeDocument/2006/relationships" xmlns:w="http://schemas.openxmlformats.org/wordprocessingml/2006/main">
  <w:divs>
    <w:div w:id="808209082">
      <w:marLeft w:val="0"/>
      <w:marRight w:val="0"/>
      <w:marTop w:val="0"/>
      <w:marBottom w:val="0"/>
      <w:divBdr>
        <w:top w:val="none" w:sz="0" w:space="0" w:color="auto"/>
        <w:left w:val="none" w:sz="0" w:space="0" w:color="auto"/>
        <w:bottom w:val="none" w:sz="0" w:space="0" w:color="auto"/>
        <w:right w:val="none" w:sz="0" w:space="0" w:color="auto"/>
      </w:divBdr>
    </w:div>
    <w:div w:id="808209084">
      <w:marLeft w:val="0"/>
      <w:marRight w:val="0"/>
      <w:marTop w:val="0"/>
      <w:marBottom w:val="0"/>
      <w:divBdr>
        <w:top w:val="none" w:sz="0" w:space="0" w:color="auto"/>
        <w:left w:val="none" w:sz="0" w:space="0" w:color="auto"/>
        <w:bottom w:val="none" w:sz="0" w:space="0" w:color="auto"/>
        <w:right w:val="none" w:sz="0" w:space="0" w:color="auto"/>
      </w:divBdr>
    </w:div>
    <w:div w:id="808209085">
      <w:marLeft w:val="0"/>
      <w:marRight w:val="0"/>
      <w:marTop w:val="0"/>
      <w:marBottom w:val="0"/>
      <w:divBdr>
        <w:top w:val="none" w:sz="0" w:space="0" w:color="auto"/>
        <w:left w:val="none" w:sz="0" w:space="0" w:color="auto"/>
        <w:bottom w:val="none" w:sz="0" w:space="0" w:color="auto"/>
        <w:right w:val="none" w:sz="0" w:space="0" w:color="auto"/>
      </w:divBdr>
      <w:divsChild>
        <w:div w:id="80820908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52644C-D5B2-4CE6-B228-4E5F60E52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2161</Words>
  <Characters>12318</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補助金交付要綱フォーマット（その他）</vt:lpstr>
    </vt:vector>
  </TitlesOfParts>
  <Company>経済産業省</Company>
  <LinksUpToDate>false</LinksUpToDate>
  <CharactersWithSpaces>14451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宮内　利夫</cp:lastModifiedBy>
  <cp:revision>5</cp:revision>
  <cp:lastPrinted>2014-04-08T09:43:00Z</cp:lastPrinted>
  <dcterms:created xsi:type="dcterms:W3CDTF">2015-02-17T04:57:00Z</dcterms:created>
  <dcterms:modified xsi:type="dcterms:W3CDTF">2015-02-17T05:05:00Z</dcterms:modified>
</cp:coreProperties>
</file>